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 xml:space="preserve">Settlement of </w:t>
      </w:r>
      <w:proofErr w:type="spellStart"/>
      <w:r>
        <w:rPr>
          <w:rFonts w:ascii="Arial" w:hAnsi="Arial" w:cs="Arial"/>
        </w:rPr>
        <w:t>BSUoS</w:t>
      </w:r>
      <w:proofErr w:type="spellEnd"/>
      <w:r w:rsidR="000E0B66">
        <w:rPr>
          <w:rFonts w:ascii="Arial" w:hAnsi="Arial" w:cs="Arial"/>
        </w:rPr>
        <w:t xml:space="preserve"> </w:t>
      </w:r>
    </w:p>
    <w:p w14:paraId="3D436D62" w14:textId="4CEFBD1E" w:rsidR="00395DA6" w:rsidRPr="00EC7EB8" w:rsidRDefault="00C702D5" w:rsidP="00AB6E08">
      <w:pPr>
        <w:pStyle w:val="BodyText"/>
        <w:rPr>
          <w:rFonts w:ascii="Arial" w:hAnsi="Arial" w:cs="Arial"/>
        </w:rPr>
      </w:pPr>
      <w:r w:rsidRPr="006351F1">
        <w:rPr>
          <w:rFonts w:ascii="Arial" w:hAnsi="Arial"/>
        </w:rPr>
        <w:t>CUSC Section 14 Schedule 1 - Calculation of charges that fall within the Connection Exclusion EU Regulation 838/2010</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w:t>
      </w:r>
      <w:proofErr w:type="gramStart"/>
      <w:r w:rsidRPr="00922CDA">
        <w:t>first  transmission</w:t>
      </w:r>
      <w:proofErr w:type="gramEnd"/>
      <w:r w:rsidRPr="00922CDA">
        <w:t xml:space="preserve">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w:t>
      </w:r>
      <w:proofErr w:type="gramStart"/>
      <w:r>
        <w:t>Pre Vesting</w:t>
      </w:r>
      <w:proofErr w:type="gramEnd"/>
      <w:r>
        <w:t xml:space="preserve">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w:t>
      </w:r>
      <w:proofErr w:type="gramStart"/>
      <w:r>
        <w:t xml:space="preserve">by </w:t>
      </w:r>
      <w:r w:rsidR="00061D6F">
        <w:t xml:space="preserve"> TOPI</w:t>
      </w:r>
      <w:proofErr w:type="gramEnd"/>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proofErr w:type="gramStart"/>
      <w:r w:rsidR="00061D6F">
        <w:t xml:space="preserve">TOPI </w:t>
      </w:r>
      <w:r>
        <w:t xml:space="preserve"> formula</w:t>
      </w:r>
      <w:proofErr w:type="gramEnd"/>
      <w:r>
        <w:t xml:space="preserve"> used in </w:t>
      </w:r>
      <w:r w:rsidR="00061D6F">
        <w:t xml:space="preserve"> the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xml:space="preserve">)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 xml:space="preserve">addition </w:t>
      </w:r>
      <w:proofErr w:type="gramStart"/>
      <w:r>
        <w:t>a number of</w:t>
      </w:r>
      <w:proofErr w:type="gramEnd"/>
      <w:r>
        <w:t xml:space="preserve">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w:t>
      </w:r>
      <w:proofErr w:type="gramStart"/>
      <w:r w:rsidR="001F0FA5">
        <w:t xml:space="preserve">commissioning </w:t>
      </w:r>
      <w:r>
        <w:t xml:space="preserve"> will</w:t>
      </w:r>
      <w:proofErr w:type="gramEnd"/>
      <w:r>
        <w:t xml:space="preserve">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w:t>
      </w:r>
      <w:proofErr w:type="gramStart"/>
      <w:r w:rsidRPr="00333C1A">
        <w:t xml:space="preserve">is </w:t>
      </w:r>
      <w:r w:rsidR="00225419">
        <w:t xml:space="preserve"> a</w:t>
      </w:r>
      <w:proofErr w:type="gramEnd"/>
      <w:r w:rsidR="00225419">
        <w:t xml:space="preserve">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 xml:space="preserve">Capital Components of the Connection charge for </w:t>
      </w:r>
      <w:proofErr w:type="gramStart"/>
      <w:r>
        <w:t>Pre Vesting</w:t>
      </w:r>
      <w:proofErr w:type="gramEnd"/>
      <w:r>
        <w:t xml:space="preserve">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w:t>
      </w:r>
      <w:proofErr w:type="gramStart"/>
      <w:r w:rsidRPr="00094C68">
        <w:rPr>
          <w:rFonts w:ascii="Arial" w:hAnsi="Arial" w:cs="Arial"/>
          <w:sz w:val="22"/>
          <w:szCs w:val="22"/>
        </w:rPr>
        <w:t xml:space="preserve">at  </w:t>
      </w:r>
      <w:r w:rsidR="00F51AF2">
        <w:rPr>
          <w:rFonts w:ascii="Arial" w:hAnsi="Arial" w:cs="Arial"/>
          <w:sz w:val="22"/>
          <w:szCs w:val="22"/>
        </w:rPr>
        <w:t>the</w:t>
      </w:r>
      <w:proofErr w:type="gramEnd"/>
      <w:r w:rsidR="00F51AF2">
        <w:rPr>
          <w:rFonts w:ascii="Arial" w:hAnsi="Arial" w:cs="Arial"/>
          <w:sz w:val="22"/>
          <w:szCs w:val="22"/>
        </w:rPr>
        <w:t xml:space="preserv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(GAV</w:t>
      </w:r>
      <w:r>
        <w:rPr>
          <w:vertAlign w:val="subscript"/>
        </w:rPr>
        <w:t>n</w:t>
      </w:r>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as a result of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5A13FBA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5642D4">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DF2057"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5642D4">
        <w:t>14.3.10</w:t>
      </w:r>
      <w:r>
        <w:fldChar w:fldCharType="end"/>
      </w:r>
      <w:r>
        <w:t xml:space="preserve"> above, firm price agreements are also available.  Typically with this </w:t>
      </w:r>
      <w:proofErr w:type="gramStart"/>
      <w:r>
        <w:t>option</w:t>
      </w:r>
      <w:proofErr w:type="gramEnd"/>
      <w:r>
        <w:t xml:space="preserve">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5B03A488"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5642D4">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5642D4">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xml:space="preserve">, the connection charge for the full year remains payable. Any remaining Use of System Charges (TNUoS and </w:t>
      </w:r>
      <w:proofErr w:type="spellStart"/>
      <w:r>
        <w:t>BSUoS</w:t>
      </w:r>
      <w:proofErr w:type="spellEnd"/>
      <w:r>
        <w:t>)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w:t>
      </w:r>
      <w:proofErr w:type="gramStart"/>
      <w:r>
        <w:t>taken into 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xml:space="preserve">= Outstanding Use of System Charge for year (TNUoS and </w:t>
      </w:r>
      <w:proofErr w:type="spellStart"/>
      <w:r w:rsidRPr="00094C68">
        <w:rPr>
          <w:rFonts w:ascii="Arial" w:hAnsi="Arial" w:cs="Arial"/>
          <w:sz w:val="22"/>
          <w:szCs w:val="22"/>
        </w:rPr>
        <w:t>BSUoS</w:t>
      </w:r>
      <w:proofErr w:type="spellEnd"/>
      <w:r w:rsidRPr="00094C68">
        <w:rPr>
          <w:rFonts w:ascii="Arial" w:hAnsi="Arial" w:cs="Arial"/>
          <w:sz w:val="22"/>
          <w:szCs w:val="22"/>
        </w:rPr>
        <w:t xml:space="preserve">)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w:t>
      </w:r>
      <w:proofErr w:type="gramStart"/>
      <w:r>
        <w:t>such  Assets</w:t>
      </w:r>
      <w:proofErr w:type="gramEnd"/>
      <w:r>
        <w:t>;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 xml:space="preserve">the NAV attributed to </w:t>
      </w:r>
      <w:proofErr w:type="gramStart"/>
      <w:r>
        <w:t>such  Assets</w:t>
      </w:r>
      <w:proofErr w:type="gramEnd"/>
      <w:r>
        <w:t xml:space="preserve">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 xml:space="preserve">less any reasonable costs </w:t>
      </w:r>
      <w:proofErr w:type="gramStart"/>
      <w:r>
        <w:t>incurred  in</w:t>
      </w:r>
      <w:proofErr w:type="gramEnd"/>
      <w:r>
        <w:t xml:space="preserve">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a number of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 xml:space="preserve">The general principles used to date </w:t>
      </w:r>
      <w:proofErr w:type="gramStart"/>
      <w:r>
        <w:t>are</w:t>
      </w:r>
      <w:proofErr w:type="gramEnd"/>
      <w:r>
        <w:t xml:space="preserv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In addition, if in the interim stage the User has, say, one transformer connected to the 275kV substation and one transformer connected to the 400kV substation, the charge 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 xml:space="preserve">Under the connection charging methodology no data is required from Users </w:t>
      </w:r>
      <w:proofErr w:type="gramStart"/>
      <w:r w:rsidRPr="00CD2158">
        <w:rPr>
          <w:rFonts w:ascii="Arial" w:hAnsi="Arial" w:cs="Arial"/>
          <w:bCs/>
          <w:sz w:val="22"/>
          <w:szCs w:val="22"/>
        </w:rPr>
        <w:t>in order to</w:t>
      </w:r>
      <w:proofErr w:type="gramEnd"/>
      <w:r w:rsidRPr="00CD2158">
        <w:rPr>
          <w:rFonts w:ascii="Arial" w:hAnsi="Arial" w:cs="Arial"/>
          <w:bCs/>
          <w:sz w:val="22"/>
          <w:szCs w:val="22"/>
        </w:rPr>
        <w:t xml:space="preserve">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 xml:space="preserve">In this example, transformer charges include civil costs of plinth and noise enclosure and estimated transport </w:t>
      </w:r>
      <w:proofErr w:type="gramStart"/>
      <w:r w:rsidRPr="00225419">
        <w:rPr>
          <w:rFonts w:cs="Arial"/>
          <w:szCs w:val="22"/>
        </w:rPr>
        <w:t>costs, but</w:t>
      </w:r>
      <w:proofErr w:type="gramEnd"/>
      <w:r w:rsidRPr="00225419">
        <w:rPr>
          <w:rFonts w:cs="Arial"/>
          <w:szCs w:val="22"/>
        </w:rPr>
        <w:t xml:space="preserve">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proofErr w:type="gramStart"/>
      <w:r w:rsidRPr="00225419">
        <w:rPr>
          <w:rFonts w:ascii="Arial" w:hAnsi="Arial" w:cs="Arial"/>
          <w:sz w:val="22"/>
          <w:szCs w:val="22"/>
        </w:rPr>
        <w:t>For the purpose of</w:t>
      </w:r>
      <w:proofErr w:type="gramEnd"/>
      <w:r w:rsidRPr="00225419">
        <w:rPr>
          <w:rFonts w:ascii="Arial" w:hAnsi="Arial" w:cs="Arial"/>
          <w:sz w:val="22"/>
          <w:szCs w:val="22"/>
        </w:rPr>
        <w:t xml:space="preserve">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w:t>
      </w:r>
      <w:proofErr w:type="gramStart"/>
      <w:r w:rsidRPr="00225419">
        <w:rPr>
          <w:rFonts w:ascii="Arial" w:hAnsi="Arial" w:cs="Arial"/>
          <w:sz w:val="22"/>
          <w:szCs w:val="22"/>
        </w:rPr>
        <w:t>as a result of</w:t>
      </w:r>
      <w:proofErr w:type="gramEnd"/>
      <w:r w:rsidRPr="00225419">
        <w:rPr>
          <w:rFonts w:ascii="Arial" w:hAnsi="Arial" w:cs="Arial"/>
          <w:sz w:val="22"/>
          <w:szCs w:val="22"/>
        </w:rPr>
        <w:t xml:space="preserve">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proofErr w:type="gram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proofErr w:type="gramEnd"/>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w:t>
      </w:r>
      <w:proofErr w:type="gramStart"/>
      <w:r>
        <w:t>has to</w:t>
      </w:r>
      <w:proofErr w:type="gramEnd"/>
      <w:r>
        <w:t xml:space="preserve">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09A6A36C"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w:t>
      </w:r>
      <w:r w:rsidR="00281D3F">
        <w:t>(including Competitively Appointed Transmission Owners (CATOs)</w:t>
      </w:r>
      <w:r w:rsidR="006F6420">
        <w:t>). Activity</w:t>
      </w:r>
      <w:r>
        <w:t xml:space="preserve">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6963601" w:rsidR="006661FE" w:rsidRDefault="00C16730" w:rsidP="002439CF">
      <w:pPr>
        <w:pStyle w:val="1"/>
        <w:numPr>
          <w:ilvl w:val="0"/>
          <w:numId w:val="46"/>
        </w:numPr>
        <w:tabs>
          <w:tab w:val="clear" w:pos="0"/>
          <w:tab w:val="num" w:pos="720"/>
        </w:tabs>
        <w:ind w:left="1627"/>
        <w:jc w:val="both"/>
      </w:pPr>
      <w:r>
        <w:t>The</w:t>
      </w:r>
      <w:r w:rsidR="006661FE">
        <w:t xml:space="preserve"> </w:t>
      </w:r>
      <w:r>
        <w:t>a</w:t>
      </w:r>
      <w:r w:rsidR="006661FE">
        <w:t xml:space="preserve">llowed </w:t>
      </w:r>
      <w:r w:rsidR="007C5D3E">
        <w:t>r</w:t>
      </w:r>
      <w:r w:rsidR="006661FE">
        <w:t>evenue</w:t>
      </w:r>
      <w:r w:rsidR="006661FE">
        <w:fldChar w:fldCharType="begin"/>
      </w:r>
      <w:r w:rsidR="006661FE">
        <w:instrText xml:space="preserve"> XE "Maximum Allowed Revenue" </w:instrText>
      </w:r>
      <w:r w:rsidR="006661FE">
        <w:fldChar w:fldCharType="end"/>
      </w:r>
      <w:r w:rsidR="006661FE">
        <w:t xml:space="preserve"> defined for these activities </w:t>
      </w:r>
      <w:r w:rsidR="00350DFC">
        <w:t>agreed with</w:t>
      </w:r>
      <w:r w:rsidR="006661FE">
        <w:t xml:space="preserve"> the Authority at the time of the Transmission Owners’ price control review for the succeeding price control period.</w:t>
      </w:r>
      <w:r w:rsidR="00082F33">
        <w:t xml:space="preserve"> </w:t>
      </w:r>
      <w:r w:rsidR="00A17843">
        <w:t xml:space="preserve">The allowed revenue can be adjusted during the price control period. </w:t>
      </w:r>
      <w:r w:rsidR="006661FE">
        <w:t xml:space="preserve">Transmission Network Use of System Charges are set to recover the </w:t>
      </w:r>
      <w:r w:rsidR="00A52324">
        <w:t>a</w:t>
      </w:r>
      <w:r w:rsidR="006661FE">
        <w:t xml:space="preserve">llowed </w:t>
      </w:r>
      <w:r w:rsidR="00A52324">
        <w:t>r</w:t>
      </w:r>
      <w:r w:rsidR="006661FE">
        <w:t xml:space="preserve">evenue as set by the </w:t>
      </w:r>
      <w:r w:rsidR="00A52324">
        <w:t>p</w:t>
      </w:r>
      <w:r w:rsidR="006661FE">
        <w:t xml:space="preserve">rice </w:t>
      </w:r>
      <w:r w:rsidR="00A52324">
        <w:t>c</w:t>
      </w:r>
      <w:r w:rsidR="006661FE">
        <w:t>ontrol (where necessary, allowing for any K</w:t>
      </w:r>
      <w:r w:rsidR="006661FE" w:rsidRPr="00420D25">
        <w:rPr>
          <w:szCs w:val="22"/>
          <w:vertAlign w:val="subscript"/>
        </w:rPr>
        <w:t>t</w:t>
      </w:r>
      <w:r w:rsidR="006661FE">
        <w:t xml:space="preserve"> adjustment for under or over recovery in a previous year net of the income recovered through pre-vesting connection charges).</w:t>
      </w:r>
    </w:p>
    <w:p w14:paraId="780B877B" w14:textId="77777777" w:rsidR="00EB2E46" w:rsidRDefault="00EB2E46" w:rsidP="002E5004">
      <w:pPr>
        <w:pStyle w:val="ListParagraph"/>
      </w:pPr>
    </w:p>
    <w:p w14:paraId="41A7B09F" w14:textId="71100762" w:rsidR="00841028" w:rsidRDefault="00D873F5" w:rsidP="002E5004">
      <w:pPr>
        <w:pStyle w:val="1"/>
        <w:ind w:left="1701" w:hanging="992"/>
        <w:jc w:val="both"/>
      </w:pPr>
      <w:r>
        <w:t>14.14.2a</w:t>
      </w:r>
      <w:r w:rsidR="00841028">
        <w:t xml:space="preserve"> </w:t>
      </w:r>
      <w:proofErr w:type="gramStart"/>
      <w:r w:rsidR="00841028">
        <w:t>The</w:t>
      </w:r>
      <w:proofErr w:type="gramEnd"/>
      <w:r w:rsidR="00736357">
        <w:t xml:space="preserve"> </w:t>
      </w:r>
      <w:r w:rsidR="00841028">
        <w:t>payments made to Competitively Appointed Transmission Owners (CATOs) are not set via a price control of the same form as incumbent Transmission Owners; instead, the payment to each CATO takes the form of a 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p>
    <w:p w14:paraId="3EFC81C7" w14:textId="592FA10C" w:rsidR="00EB2E46" w:rsidRDefault="00EB2E46" w:rsidP="002E5004">
      <w:pPr>
        <w:pStyle w:val="1"/>
        <w:ind w:left="1627"/>
        <w:jc w:val="both"/>
      </w:pPr>
    </w:p>
    <w:p w14:paraId="1B4790D7" w14:textId="77777777" w:rsidR="006661FE" w:rsidRDefault="006661FE" w:rsidP="006661FE">
      <w:pPr>
        <w:pStyle w:val="1"/>
        <w:jc w:val="both"/>
      </w:pPr>
    </w:p>
    <w:p w14:paraId="238C39DC" w14:textId="77777777" w:rsidR="006661FE" w:rsidRDefault="006661FE" w:rsidP="002E5004">
      <w:pPr>
        <w:pStyle w:val="1"/>
        <w:numPr>
          <w:ilvl w:val="0"/>
          <w:numId w:val="136"/>
        </w:numPr>
        <w:tabs>
          <w:tab w:val="clear" w:pos="0"/>
          <w:tab w:val="num" w:pos="720"/>
        </w:tabs>
        <w:ind w:left="1701" w:hanging="992"/>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E5004">
      <w:pPr>
        <w:numPr>
          <w:ilvl w:val="0"/>
          <w:numId w:val="136"/>
        </w:numPr>
        <w:ind w:left="1701" w:hanging="992"/>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2E5004">
      <w:pPr>
        <w:pStyle w:val="1"/>
        <w:numPr>
          <w:ilvl w:val="0"/>
          <w:numId w:val="107"/>
        </w:numPr>
        <w:ind w:left="1560" w:hanging="851"/>
        <w:jc w:val="both"/>
      </w:pPr>
      <w:r>
        <w:t xml:space="preserve">In April 2004 </w:t>
      </w:r>
      <w:proofErr w:type="gramStart"/>
      <w:r w:rsidR="00E71EB2" w:rsidRPr="00E71EB2">
        <w:rPr>
          <w:b/>
        </w:rPr>
        <w:t>The</w:t>
      </w:r>
      <w:proofErr w:type="gramEnd"/>
      <w:r w:rsidR="00E71EB2" w:rsidRPr="00E71EB2">
        <w:rPr>
          <w:b/>
        </w:rPr>
        <w:t xml:space="preserv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proofErr w:type="gramStart"/>
      <w:r w:rsidRPr="00CD5631">
        <w:t>For the purpose of</w:t>
      </w:r>
      <w:proofErr w:type="gramEnd"/>
      <w:r w:rsidRPr="00CD5631">
        <w:t xml:space="preserve">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proofErr w:type="gramStart"/>
      <w:r w:rsidRPr="00CD5631">
        <w:rPr>
          <w:b/>
        </w:rPr>
        <w:t>The</w:t>
      </w:r>
      <w:proofErr w:type="gramEnd"/>
      <w:r w:rsidRPr="00CD5631">
        <w:rPr>
          <w:b/>
        </w:rPr>
        <w:t xml:space="preserv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TNUoS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TNUoS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proofErr w:type="gramStart"/>
      <w:r>
        <w:t>Where;</w:t>
      </w:r>
      <w:proofErr w:type="gramEnd"/>
      <w:r>
        <w:t xml:space="preserve"> </w:t>
      </w:r>
    </w:p>
    <w:p w14:paraId="6AB95F0C" w14:textId="77777777" w:rsidR="00DF66F2" w:rsidRDefault="00DF66F2" w:rsidP="00DF66F2">
      <w:pPr>
        <w:pStyle w:val="1"/>
        <w:ind w:firstLine="1276"/>
        <w:jc w:val="both"/>
      </w:pPr>
      <w:r>
        <w:t xml:space="preserve">    </w:t>
      </w:r>
      <w:proofErr w:type="spellStart"/>
      <w:proofErr w:type="gramStart"/>
      <w:r>
        <w:t>CapEC</w:t>
      </w:r>
      <w:proofErr w:type="spellEnd"/>
      <w:r>
        <w:t xml:space="preserve">  =</w:t>
      </w:r>
      <w:proofErr w:type="gramEnd"/>
      <w:r>
        <w:t xml:space="preserve">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proofErr w:type="gramStart"/>
      <w:r w:rsidR="1BDE94B1" w:rsidRPr="325E90A3">
        <w:rPr>
          <w:rFonts w:ascii="Arial" w:hAnsi="Arial" w:cs="Arial"/>
          <w:sz w:val="22"/>
          <w:szCs w:val="22"/>
        </w:rPr>
        <w:t xml:space="preserve">and </w:t>
      </w:r>
      <w:r w:rsidRPr="325E90A3">
        <w:rPr>
          <w:rFonts w:ascii="Arial" w:hAnsi="Arial" w:cs="Arial"/>
          <w:sz w:val="22"/>
          <w:szCs w:val="22"/>
        </w:rPr>
        <w:t xml:space="preserve"> transmission</w:t>
      </w:r>
      <w:proofErr w:type="gramEnd"/>
      <w:r w:rsidRPr="325E90A3">
        <w:rPr>
          <w:rFonts w:ascii="Arial" w:hAnsi="Arial" w:cs="Arial"/>
          <w:sz w:val="22"/>
          <w:szCs w:val="22"/>
        </w:rPr>
        <w:t xml:space="preserve">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proofErr w:type="gramStart"/>
      <w:r>
        <w:t>in order to</w:t>
      </w:r>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TNUoS charging methodology seeks to reflect these arrangements through the use of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 xml:space="preserve">For the </w:t>
      </w:r>
      <w:proofErr w:type="gramStart"/>
      <w:r w:rsidRPr="000B6C0D">
        <w:t>Year Round</w:t>
      </w:r>
      <w:proofErr w:type="gramEnd"/>
      <w:r w:rsidRPr="000B6C0D">
        <w:t xml:space="preserve"> background the diversity of the plant mix (</w:t>
      </w:r>
      <w:proofErr w:type="spellStart"/>
      <w:r w:rsidRPr="000B6C0D">
        <w:t>i.e</w:t>
      </w:r>
      <w:proofErr w:type="spellEnd"/>
      <w:r w:rsidRPr="000B6C0D">
        <w:t xml:space="preserv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w:t>
      </w:r>
      <w:proofErr w:type="gramStart"/>
      <w:r>
        <w:t>a number of</w:t>
      </w:r>
      <w:proofErr w:type="gramEnd"/>
      <w:r>
        <w:t xml:space="preserve">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32F7B2A6"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638D5395" w14:textId="77777777" w:rsidR="006661FE" w:rsidRDefault="006661FE" w:rsidP="002439CF">
      <w:pPr>
        <w:pStyle w:val="1"/>
        <w:numPr>
          <w:ilvl w:val="0"/>
          <w:numId w:val="52"/>
        </w:numPr>
        <w:tabs>
          <w:tab w:val="clear" w:pos="360"/>
          <w:tab w:val="num" w:pos="1843"/>
        </w:tabs>
        <w:ind w:left="1843" w:hanging="425"/>
        <w:jc w:val="both"/>
      </w:pPr>
      <w:r>
        <w:t xml:space="preserve">charge </w:t>
      </w:r>
      <w:proofErr w:type="gramStart"/>
      <w:r>
        <w:t>on the basis of</w:t>
      </w:r>
      <w:proofErr w:type="gramEnd"/>
      <w:r>
        <w:t xml:space="preserve">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w:t>
      </w:r>
      <w:proofErr w:type="gramStart"/>
      <w:r w:rsidR="006661FE">
        <w:t>tariffs</w:t>
      </w:r>
      <w:proofErr w:type="gramEnd"/>
      <w:r w:rsidR="006661FE">
        <w:t xml:space="preserve">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proofErr w:type="gramStart"/>
      <w:r w:rsidR="00347AC7">
        <w:t xml:space="preserve">five </w:t>
      </w:r>
      <w:r>
        <w:t xml:space="preserve"> separate</w:t>
      </w:r>
      <w:proofErr w:type="gramEnd"/>
      <w:r>
        <w:t xml:space="preserve"> components.  </w:t>
      </w:r>
      <w:r w:rsidR="00347AC7">
        <w:t>Three</w:t>
      </w:r>
      <w:r>
        <w:t xml:space="preserve"> </w:t>
      </w:r>
      <w:proofErr w:type="gramStart"/>
      <w:r>
        <w:t xml:space="preserve">wider </w:t>
      </w:r>
      <w:r w:rsidR="00347AC7">
        <w:t xml:space="preserve"> components</w:t>
      </w:r>
      <w:proofErr w:type="gramEnd"/>
      <w:r w:rsidR="00347AC7">
        <w:t xml:space="preserve">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two </w:t>
      </w:r>
      <w:proofErr w:type="gramStart"/>
      <w:r w:rsidRPr="000B6C0D">
        <w:t>Year Round</w:t>
      </w:r>
      <w:proofErr w:type="gramEnd"/>
      <w:r w:rsidRPr="000B6C0D">
        <w:t xml:space="preserve">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23B0248" w:rsidR="00940F3A" w:rsidRDefault="00940F3A" w:rsidP="007B7E29">
      <w:pPr>
        <w:pStyle w:val="1"/>
        <w:numPr>
          <w:ilvl w:val="0"/>
          <w:numId w:val="70"/>
        </w:numPr>
        <w:tabs>
          <w:tab w:val="num" w:pos="1080"/>
        </w:tabs>
        <w:spacing w:before="120"/>
        <w:jc w:val="both"/>
      </w:pPr>
      <w:bookmarkStart w:id="152"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w:t>
      </w:r>
      <w:r w:rsidR="0047668C">
        <w:t xml:space="preserve"> </w:t>
      </w:r>
      <w:r w:rsidR="006B5709">
        <w:t>g</w:t>
      </w:r>
      <w:r w:rsidR="0047668C">
        <w:t xml:space="preserve">eneration </w:t>
      </w:r>
      <w:r w:rsidR="006B5709">
        <w:t>p</w:t>
      </w:r>
      <w:r w:rsidR="0047668C">
        <w:t xml:space="preserve">lant </w:t>
      </w:r>
      <w:r w:rsidR="006B5709">
        <w:t>t</w:t>
      </w:r>
      <w:r w:rsidR="0047668C">
        <w:t>ype</w:t>
      </w:r>
      <w:r w:rsidR="006B5709">
        <w:t xml:space="preserve"> as referenced in the table below</w:t>
      </w:r>
      <w:r>
        <w:t>)</w:t>
      </w:r>
      <w:r w:rsidR="00F6133A">
        <w:t xml:space="preserve"> and based on</w:t>
      </w:r>
      <w:r>
        <w:t xml:space="preserve"> the factors used in the Security Standard, </w:t>
      </w:r>
      <w:r w:rsidR="00070E56">
        <w:t>which are referenced in the same table</w:t>
      </w:r>
      <w:r>
        <w:t>.</w:t>
      </w:r>
      <w:bookmarkEnd w:id="152"/>
    </w:p>
    <w:p w14:paraId="47BB7CBF" w14:textId="77777777" w:rsidR="00F80330" w:rsidRDefault="00F80330" w:rsidP="006D74BD">
      <w:pPr>
        <w:pStyle w:val="1"/>
        <w:ind w:left="720"/>
        <w:jc w:val="both"/>
      </w:pPr>
    </w:p>
    <w:p w14:paraId="076557B4" w14:textId="1A3FCD3B" w:rsidR="00F80330" w:rsidRDefault="00F80330" w:rsidP="006D74BD">
      <w:pPr>
        <w:pStyle w:val="1"/>
        <w:ind w:left="1627"/>
        <w:jc w:val="both"/>
      </w:pPr>
      <w:r>
        <w:t xml:space="preserve">A 10% floor for the </w:t>
      </w:r>
      <w:proofErr w:type="gramStart"/>
      <w:r>
        <w:t>Year Round</w:t>
      </w:r>
      <w:proofErr w:type="gramEnd"/>
      <w:r>
        <w:t xml:space="preserve"> Background variable scaling factor is used for charging purposes. If the methodology set out in</w:t>
      </w:r>
      <w:r w:rsidR="00E02294">
        <w:t xml:space="preserve"> the</w:t>
      </w:r>
      <w:r>
        <w:t xml:space="preserve">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w:t>
      </w:r>
      <w:r w:rsidR="00E02294">
        <w:t xml:space="preserve">Annual </w:t>
      </w:r>
      <w:r>
        <w:t xml:space="preserve">Average Cold Spell) peak demand minus total imports from external </w:t>
      </w:r>
      <w:proofErr w:type="gramStart"/>
      <w:r>
        <w:t>systems, and</w:t>
      </w:r>
      <w:proofErr w:type="gramEnd"/>
      <w:r>
        <w:t xml:space="preserve"> can be calculated using the following equation.</w:t>
      </w:r>
    </w:p>
    <w:p w14:paraId="55E2592C" w14:textId="77777777" w:rsidR="00F80330" w:rsidRDefault="00F80330" w:rsidP="006D74BD">
      <w:pPr>
        <w:pStyle w:val="1"/>
        <w:ind w:left="720"/>
        <w:jc w:val="both"/>
      </w:pPr>
    </w:p>
    <w:p w14:paraId="6783E372" w14:textId="77777777" w:rsidR="00F80330" w:rsidRPr="00251A61" w:rsidRDefault="00F80330" w:rsidP="006D74BD">
      <w:pPr>
        <w:pStyle w:val="1"/>
        <w:ind w:left="720"/>
        <w:jc w:val="both"/>
      </w:pPr>
      <m:oMathPara>
        <m:oMath>
          <m:r>
            <w:rPr>
              <w:rFonts w:ascii="Cambria Math" w:hAnsi="Cambria Math"/>
            </w:rPr>
            <m:t xml:space="preserve">Adjustment= </m:t>
          </m:r>
          <m:f>
            <m:fPr>
              <m:ctrlPr>
                <w:rPr>
                  <w:rFonts w:ascii="Cambria Math" w:hAnsi="Cambria Math"/>
                  <w:i/>
                </w:rPr>
              </m:ctrlPr>
            </m:fPr>
            <m:num>
              <m:sSub>
                <m:sSubPr>
                  <m:ctrlPr>
                    <w:rPr>
                      <w:rFonts w:ascii="Cambria Math" w:hAnsi="Cambria Math"/>
                      <w:i/>
                    </w:rPr>
                  </m:ctrlPr>
                </m:sSubPr>
                <m:e>
                  <m:r>
                    <w:rPr>
                      <w:rFonts w:ascii="Cambria Math" w:hAnsi="Cambria Math"/>
                    </w:rPr>
                    <m:t>ACS</m:t>
                  </m:r>
                </m:e>
                <m:sub>
                  <m:r>
                    <w:rPr>
                      <w:rFonts w:ascii="Cambria Math" w:hAnsi="Cambria Math"/>
                    </w:rPr>
                    <m:t>Peak Demand</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TEC×10%</m:t>
                          </m:r>
                        </m:e>
                      </m:d>
                    </m:e>
                    <m:sub>
                      <m:r>
                        <w:rPr>
                          <w:rFonts w:ascii="Cambria Math" w:hAnsi="Cambria Math"/>
                        </w:rPr>
                        <m:t>Variable Plant</m:t>
                      </m:r>
                    </m:sub>
                  </m:sSub>
                </m:e>
              </m:nary>
            </m:num>
            <m:den>
              <m:sSub>
                <m:sSubPr>
                  <m:ctrlPr>
                    <w:rPr>
                      <w:rFonts w:ascii="Cambria Math" w:hAnsi="Cambria Math"/>
                      <w:i/>
                    </w:rPr>
                  </m:ctrlPr>
                </m:sSubPr>
                <m:e>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TEC×Year Round Scaling Factor</m:t>
                          </m:r>
                        </m:e>
                      </m:d>
                    </m:e>
                  </m:nary>
                </m:e>
                <m:sub>
                  <m:r>
                    <w:rPr>
                      <w:rFonts w:ascii="Cambria Math" w:hAnsi="Cambria Math"/>
                    </w:rPr>
                    <m:t>Fixed Plant</m:t>
                  </m:r>
                </m:sub>
              </m:sSub>
            </m:den>
          </m:f>
        </m:oMath>
      </m:oMathPara>
    </w:p>
    <w:p w14:paraId="49B96CEC" w14:textId="77777777" w:rsidR="00F80330" w:rsidRDefault="00F80330" w:rsidP="006D74BD">
      <w:pPr>
        <w:pStyle w:val="1"/>
        <w:ind w:left="720"/>
        <w:jc w:val="both"/>
      </w:pPr>
    </w:p>
    <w:p w14:paraId="699471C6" w14:textId="77777777" w:rsidR="00F80330" w:rsidRDefault="00F80330" w:rsidP="006D74BD">
      <w:pPr>
        <w:pStyle w:val="1"/>
        <w:ind w:left="720"/>
        <w:jc w:val="both"/>
      </w:pPr>
      <m:oMathPara>
        <m:oMath>
          <m:r>
            <w:rPr>
              <w:rFonts w:ascii="Cambria Math" w:hAnsi="Cambria Math"/>
            </w:rPr>
            <m:t>Adjusted Fixed Scaling Factor=Adjustment×Scaling Factor</m:t>
          </m:r>
        </m:oMath>
      </m:oMathPara>
    </w:p>
    <w:p w14:paraId="223B3B82" w14:textId="77777777" w:rsidR="00F80330" w:rsidRDefault="00F80330" w:rsidP="00CF7454">
      <w:pPr>
        <w:pStyle w:val="1"/>
        <w:tabs>
          <w:tab w:val="num" w:pos="1080"/>
        </w:tabs>
        <w:spacing w:before="120"/>
        <w:ind w:left="1627"/>
        <w:jc w:val="both"/>
      </w:pPr>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53" w:author="Martin Cahill (NESO)" w:date="2025-04-23T19:08:00Z" w16du:dateUtc="2025-04-23T18:08:00Z">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2062"/>
        <w:gridCol w:w="1877"/>
        <w:gridCol w:w="1827"/>
        <w:gridCol w:w="1501"/>
        <w:tblGridChange w:id="154">
          <w:tblGrid>
            <w:gridCol w:w="2062"/>
            <w:gridCol w:w="458"/>
            <w:gridCol w:w="1419"/>
            <w:gridCol w:w="981"/>
            <w:gridCol w:w="846"/>
            <w:gridCol w:w="1434"/>
            <w:gridCol w:w="67"/>
            <w:gridCol w:w="2213"/>
          </w:tblGrid>
        </w:tblGridChange>
      </w:tblGrid>
      <w:tr w:rsidR="009337B4" w:rsidRPr="00506BD8" w14:paraId="177DE49B" w14:textId="6C0A3093" w:rsidTr="009337B4">
        <w:tc>
          <w:tcPr>
            <w:tcW w:w="2078" w:type="dxa"/>
            <w:vAlign w:val="center"/>
            <w:tcPrChange w:id="155" w:author="Martin Cahill (NESO)" w:date="2025-04-23T19:08:00Z" w16du:dateUtc="2025-04-23T18:08:00Z">
              <w:tcPr>
                <w:tcW w:w="2520" w:type="dxa"/>
                <w:gridSpan w:val="2"/>
                <w:vAlign w:val="center"/>
              </w:tcPr>
            </w:tcPrChange>
          </w:tcPr>
          <w:p w14:paraId="03BE7D5C" w14:textId="77777777" w:rsidR="009337B4" w:rsidRPr="00874A70" w:rsidRDefault="009337B4" w:rsidP="000C6F2B">
            <w:pPr>
              <w:pStyle w:val="1"/>
              <w:jc w:val="center"/>
              <w:rPr>
                <w:b/>
                <w:szCs w:val="22"/>
              </w:rPr>
            </w:pPr>
            <w:r w:rsidRPr="00874A70">
              <w:rPr>
                <w:b/>
                <w:szCs w:val="22"/>
              </w:rPr>
              <w:t>Generation Plant Type</w:t>
            </w:r>
          </w:p>
        </w:tc>
        <w:tc>
          <w:tcPr>
            <w:tcW w:w="1895" w:type="dxa"/>
            <w:vAlign w:val="center"/>
            <w:tcPrChange w:id="156" w:author="Martin Cahill (NESO)" w:date="2025-04-23T19:08:00Z" w16du:dateUtc="2025-04-23T18:08:00Z">
              <w:tcPr>
                <w:tcW w:w="2400" w:type="dxa"/>
                <w:gridSpan w:val="2"/>
                <w:vAlign w:val="center"/>
              </w:tcPr>
            </w:tcPrChange>
          </w:tcPr>
          <w:p w14:paraId="3DDBE72C" w14:textId="77777777" w:rsidR="009337B4" w:rsidRPr="00874A70" w:rsidRDefault="009337B4" w:rsidP="000C6F2B">
            <w:pPr>
              <w:pStyle w:val="1"/>
              <w:jc w:val="center"/>
              <w:rPr>
                <w:b/>
                <w:szCs w:val="22"/>
              </w:rPr>
            </w:pPr>
            <w:r w:rsidRPr="00874A70">
              <w:rPr>
                <w:b/>
                <w:szCs w:val="22"/>
              </w:rPr>
              <w:t>Peak Security Background</w:t>
            </w:r>
          </w:p>
        </w:tc>
        <w:tc>
          <w:tcPr>
            <w:tcW w:w="1843" w:type="dxa"/>
            <w:vAlign w:val="center"/>
            <w:tcPrChange w:id="157" w:author="Martin Cahill (NESO)" w:date="2025-04-23T19:08:00Z" w16du:dateUtc="2025-04-23T18:08:00Z">
              <w:tcPr>
                <w:tcW w:w="2280" w:type="dxa"/>
                <w:gridSpan w:val="2"/>
                <w:vAlign w:val="center"/>
              </w:tcPr>
            </w:tcPrChange>
          </w:tcPr>
          <w:p w14:paraId="38405807" w14:textId="77777777" w:rsidR="009337B4" w:rsidRPr="00874A70" w:rsidRDefault="009337B4" w:rsidP="000C6F2B">
            <w:pPr>
              <w:pStyle w:val="1"/>
              <w:jc w:val="center"/>
              <w:rPr>
                <w:b/>
                <w:szCs w:val="22"/>
              </w:rPr>
            </w:pPr>
            <w:proofErr w:type="gramStart"/>
            <w:r w:rsidRPr="00874A70">
              <w:rPr>
                <w:b/>
                <w:szCs w:val="22"/>
              </w:rPr>
              <w:t>Year Round</w:t>
            </w:r>
            <w:proofErr w:type="gramEnd"/>
            <w:r w:rsidRPr="00874A70">
              <w:rPr>
                <w:b/>
                <w:szCs w:val="22"/>
              </w:rPr>
              <w:t xml:space="preserve"> Background</w:t>
            </w:r>
          </w:p>
        </w:tc>
        <w:tc>
          <w:tcPr>
            <w:tcW w:w="1451" w:type="dxa"/>
            <w:tcPrChange w:id="158" w:author="Martin Cahill (NESO)" w:date="2025-04-23T19:08:00Z" w16du:dateUtc="2025-04-23T18:08:00Z">
              <w:tcPr>
                <w:tcW w:w="2280" w:type="dxa"/>
                <w:gridSpan w:val="2"/>
              </w:tcPr>
            </w:tcPrChange>
          </w:tcPr>
          <w:p w14:paraId="5DF67102" w14:textId="611DB8EE" w:rsidR="009337B4" w:rsidRPr="00874A70" w:rsidRDefault="009337B4" w:rsidP="000C6F2B">
            <w:pPr>
              <w:pStyle w:val="1"/>
              <w:jc w:val="center"/>
              <w:rPr>
                <w:b/>
                <w:szCs w:val="22"/>
              </w:rPr>
            </w:pPr>
            <w:ins w:id="159" w:author="Martin Cahill (NESO)" w:date="2025-04-23T19:08:00Z" w16du:dateUtc="2025-04-23T18:08:00Z">
              <w:r>
                <w:rPr>
                  <w:b/>
                  <w:szCs w:val="22"/>
                </w:rPr>
                <w:t>Technology Type</w:t>
              </w:r>
            </w:ins>
          </w:p>
        </w:tc>
      </w:tr>
      <w:tr w:rsidR="009337B4" w:rsidRPr="00506BD8" w14:paraId="45F61E55" w14:textId="525A526F" w:rsidTr="009337B4">
        <w:tc>
          <w:tcPr>
            <w:tcW w:w="2078" w:type="dxa"/>
            <w:tcPrChange w:id="160" w:author="Martin Cahill (NESO)" w:date="2025-04-23T19:08:00Z" w16du:dateUtc="2025-04-23T18:08:00Z">
              <w:tcPr>
                <w:tcW w:w="2520" w:type="dxa"/>
                <w:gridSpan w:val="2"/>
              </w:tcPr>
            </w:tcPrChange>
          </w:tcPr>
          <w:p w14:paraId="53B7BC8A" w14:textId="77777777" w:rsidR="009337B4" w:rsidRPr="00874A70" w:rsidRDefault="009337B4" w:rsidP="009337B4">
            <w:pPr>
              <w:pStyle w:val="1"/>
              <w:jc w:val="both"/>
              <w:rPr>
                <w:szCs w:val="22"/>
              </w:rPr>
            </w:pPr>
            <w:r w:rsidRPr="00874A70">
              <w:rPr>
                <w:szCs w:val="22"/>
              </w:rPr>
              <w:t>Intermittent</w:t>
            </w:r>
          </w:p>
        </w:tc>
        <w:tc>
          <w:tcPr>
            <w:tcW w:w="1895" w:type="dxa"/>
            <w:tcPrChange w:id="161" w:author="Martin Cahill (NESO)" w:date="2025-04-23T19:08:00Z" w16du:dateUtc="2025-04-23T18:08:00Z">
              <w:tcPr>
                <w:tcW w:w="2400" w:type="dxa"/>
                <w:gridSpan w:val="2"/>
              </w:tcPr>
            </w:tcPrChange>
          </w:tcPr>
          <w:p w14:paraId="4AC8D6BE" w14:textId="77777777" w:rsidR="009337B4" w:rsidRPr="00874A70" w:rsidRDefault="009337B4" w:rsidP="009337B4">
            <w:pPr>
              <w:pStyle w:val="1"/>
              <w:jc w:val="center"/>
              <w:rPr>
                <w:szCs w:val="22"/>
              </w:rPr>
            </w:pPr>
            <w:r w:rsidRPr="00874A70">
              <w:rPr>
                <w:szCs w:val="22"/>
              </w:rPr>
              <w:t>Fixed (0%)</w:t>
            </w:r>
          </w:p>
        </w:tc>
        <w:tc>
          <w:tcPr>
            <w:tcW w:w="1843" w:type="dxa"/>
            <w:tcPrChange w:id="162" w:author="Martin Cahill (NESO)" w:date="2025-04-23T19:08:00Z" w16du:dateUtc="2025-04-23T18:08:00Z">
              <w:tcPr>
                <w:tcW w:w="2280" w:type="dxa"/>
                <w:gridSpan w:val="2"/>
              </w:tcPr>
            </w:tcPrChange>
          </w:tcPr>
          <w:p w14:paraId="15E32459" w14:textId="77777777" w:rsidR="009337B4" w:rsidRPr="00874A70" w:rsidRDefault="009337B4" w:rsidP="009337B4">
            <w:pPr>
              <w:pStyle w:val="1"/>
              <w:jc w:val="center"/>
              <w:rPr>
                <w:szCs w:val="22"/>
              </w:rPr>
            </w:pPr>
            <w:r w:rsidRPr="00874A70">
              <w:rPr>
                <w:szCs w:val="22"/>
              </w:rPr>
              <w:t>Fixed (70%)</w:t>
            </w:r>
          </w:p>
        </w:tc>
        <w:tc>
          <w:tcPr>
            <w:tcW w:w="1451" w:type="dxa"/>
            <w:tcPrChange w:id="163" w:author="Martin Cahill (NESO)" w:date="2025-04-23T19:08:00Z" w16du:dateUtc="2025-04-23T18:08:00Z">
              <w:tcPr>
                <w:tcW w:w="2280" w:type="dxa"/>
                <w:gridSpan w:val="2"/>
              </w:tcPr>
            </w:tcPrChange>
          </w:tcPr>
          <w:p w14:paraId="6E195E10" w14:textId="2B5B9689" w:rsidR="009337B4" w:rsidRPr="00874A70" w:rsidRDefault="009337B4" w:rsidP="009337B4">
            <w:pPr>
              <w:pStyle w:val="1"/>
              <w:jc w:val="center"/>
              <w:rPr>
                <w:szCs w:val="22"/>
              </w:rPr>
            </w:pPr>
            <w:ins w:id="164" w:author="Martin Cahill (NESO)" w:date="2025-04-23T19:08:00Z" w16du:dateUtc="2025-04-23T18:08:00Z">
              <w:r>
                <w:rPr>
                  <w:szCs w:val="22"/>
                </w:rPr>
                <w:t>Intermittent</w:t>
              </w:r>
            </w:ins>
          </w:p>
        </w:tc>
      </w:tr>
      <w:tr w:rsidR="009337B4" w:rsidRPr="00506BD8" w14:paraId="7C06D146" w14:textId="5E3A81AC" w:rsidTr="009337B4">
        <w:tc>
          <w:tcPr>
            <w:tcW w:w="2078" w:type="dxa"/>
            <w:tcPrChange w:id="165" w:author="Martin Cahill (NESO)" w:date="2025-04-23T19:08:00Z" w16du:dateUtc="2025-04-23T18:08:00Z">
              <w:tcPr>
                <w:tcW w:w="2520" w:type="dxa"/>
                <w:gridSpan w:val="2"/>
              </w:tcPr>
            </w:tcPrChange>
          </w:tcPr>
          <w:p w14:paraId="0DF67EF8" w14:textId="77777777" w:rsidR="009337B4" w:rsidRPr="00874A70" w:rsidRDefault="009337B4" w:rsidP="009337B4">
            <w:pPr>
              <w:pStyle w:val="1"/>
              <w:jc w:val="both"/>
              <w:rPr>
                <w:szCs w:val="22"/>
              </w:rPr>
            </w:pPr>
            <w:r w:rsidRPr="00874A70">
              <w:rPr>
                <w:szCs w:val="22"/>
              </w:rPr>
              <w:t>Nuclear &amp; CCS</w:t>
            </w:r>
          </w:p>
        </w:tc>
        <w:tc>
          <w:tcPr>
            <w:tcW w:w="1895" w:type="dxa"/>
            <w:tcPrChange w:id="166" w:author="Martin Cahill (NESO)" w:date="2025-04-23T19:08:00Z" w16du:dateUtc="2025-04-23T18:08:00Z">
              <w:tcPr>
                <w:tcW w:w="2400" w:type="dxa"/>
                <w:gridSpan w:val="2"/>
              </w:tcPr>
            </w:tcPrChange>
          </w:tcPr>
          <w:p w14:paraId="4471ACA3" w14:textId="77777777" w:rsidR="009337B4" w:rsidRPr="00874A70" w:rsidRDefault="009337B4" w:rsidP="009337B4">
            <w:pPr>
              <w:pStyle w:val="1"/>
              <w:jc w:val="center"/>
              <w:rPr>
                <w:szCs w:val="22"/>
              </w:rPr>
            </w:pPr>
            <w:r w:rsidRPr="00874A70">
              <w:rPr>
                <w:szCs w:val="22"/>
              </w:rPr>
              <w:t>Variable</w:t>
            </w:r>
          </w:p>
        </w:tc>
        <w:tc>
          <w:tcPr>
            <w:tcW w:w="1843" w:type="dxa"/>
            <w:tcPrChange w:id="167" w:author="Martin Cahill (NESO)" w:date="2025-04-23T19:08:00Z" w16du:dateUtc="2025-04-23T18:08:00Z">
              <w:tcPr>
                <w:tcW w:w="2280" w:type="dxa"/>
                <w:gridSpan w:val="2"/>
              </w:tcPr>
            </w:tcPrChange>
          </w:tcPr>
          <w:p w14:paraId="57F8BA10" w14:textId="77777777" w:rsidR="009337B4" w:rsidRPr="00874A70" w:rsidRDefault="009337B4" w:rsidP="009337B4">
            <w:pPr>
              <w:pStyle w:val="1"/>
              <w:jc w:val="center"/>
              <w:rPr>
                <w:szCs w:val="22"/>
              </w:rPr>
            </w:pPr>
            <w:r w:rsidRPr="00874A70">
              <w:rPr>
                <w:szCs w:val="22"/>
              </w:rPr>
              <w:t>Fixed (85%)</w:t>
            </w:r>
          </w:p>
        </w:tc>
        <w:tc>
          <w:tcPr>
            <w:tcW w:w="1451" w:type="dxa"/>
            <w:tcPrChange w:id="168" w:author="Martin Cahill (NESO)" w:date="2025-04-23T19:08:00Z" w16du:dateUtc="2025-04-23T18:08:00Z">
              <w:tcPr>
                <w:tcW w:w="2280" w:type="dxa"/>
                <w:gridSpan w:val="2"/>
              </w:tcPr>
            </w:tcPrChange>
          </w:tcPr>
          <w:p w14:paraId="058D990D" w14:textId="73AAE154" w:rsidR="009337B4" w:rsidRPr="00874A70" w:rsidRDefault="009337B4" w:rsidP="009337B4">
            <w:pPr>
              <w:pStyle w:val="1"/>
              <w:jc w:val="center"/>
              <w:rPr>
                <w:szCs w:val="22"/>
              </w:rPr>
            </w:pPr>
            <w:ins w:id="169" w:author="Martin Cahill (NESO)" w:date="2025-04-23T19:08:00Z" w16du:dateUtc="2025-04-23T18:08:00Z">
              <w:r>
                <w:rPr>
                  <w:szCs w:val="22"/>
                </w:rPr>
                <w:t>Conventional Low Carbon</w:t>
              </w:r>
            </w:ins>
          </w:p>
        </w:tc>
      </w:tr>
      <w:tr w:rsidR="009337B4" w:rsidRPr="00506BD8" w14:paraId="1DC1DE16" w14:textId="24353AFA" w:rsidTr="009337B4">
        <w:tc>
          <w:tcPr>
            <w:tcW w:w="2078" w:type="dxa"/>
            <w:tcPrChange w:id="170" w:author="Martin Cahill (NESO)" w:date="2025-04-23T19:08:00Z" w16du:dateUtc="2025-04-23T18:08:00Z">
              <w:tcPr>
                <w:tcW w:w="2520" w:type="dxa"/>
                <w:gridSpan w:val="2"/>
              </w:tcPr>
            </w:tcPrChange>
          </w:tcPr>
          <w:p w14:paraId="2C9765FD" w14:textId="77777777" w:rsidR="009337B4" w:rsidRPr="00874A70" w:rsidRDefault="009337B4" w:rsidP="009337B4">
            <w:pPr>
              <w:pStyle w:val="1"/>
              <w:jc w:val="both"/>
              <w:rPr>
                <w:szCs w:val="22"/>
              </w:rPr>
            </w:pPr>
            <w:r w:rsidRPr="00874A70">
              <w:rPr>
                <w:szCs w:val="22"/>
              </w:rPr>
              <w:t>Interconnectors</w:t>
            </w:r>
          </w:p>
        </w:tc>
        <w:tc>
          <w:tcPr>
            <w:tcW w:w="1895" w:type="dxa"/>
            <w:tcPrChange w:id="171" w:author="Martin Cahill (NESO)" w:date="2025-04-23T19:08:00Z" w16du:dateUtc="2025-04-23T18:08:00Z">
              <w:tcPr>
                <w:tcW w:w="2400" w:type="dxa"/>
                <w:gridSpan w:val="2"/>
              </w:tcPr>
            </w:tcPrChange>
          </w:tcPr>
          <w:p w14:paraId="4730629E" w14:textId="77777777" w:rsidR="009337B4" w:rsidRPr="00874A70" w:rsidRDefault="009337B4" w:rsidP="009337B4">
            <w:pPr>
              <w:pStyle w:val="1"/>
              <w:jc w:val="center"/>
              <w:rPr>
                <w:szCs w:val="22"/>
              </w:rPr>
            </w:pPr>
            <w:r w:rsidRPr="00874A70">
              <w:rPr>
                <w:szCs w:val="22"/>
              </w:rPr>
              <w:t>Fixed (0%)</w:t>
            </w:r>
          </w:p>
        </w:tc>
        <w:tc>
          <w:tcPr>
            <w:tcW w:w="1843" w:type="dxa"/>
            <w:tcPrChange w:id="172" w:author="Martin Cahill (NESO)" w:date="2025-04-23T19:08:00Z" w16du:dateUtc="2025-04-23T18:08:00Z">
              <w:tcPr>
                <w:tcW w:w="2280" w:type="dxa"/>
                <w:gridSpan w:val="2"/>
              </w:tcPr>
            </w:tcPrChange>
          </w:tcPr>
          <w:p w14:paraId="26441AB8" w14:textId="77777777" w:rsidR="009337B4" w:rsidRPr="00874A70" w:rsidRDefault="009337B4" w:rsidP="009337B4">
            <w:pPr>
              <w:pStyle w:val="1"/>
              <w:jc w:val="center"/>
              <w:rPr>
                <w:szCs w:val="22"/>
              </w:rPr>
            </w:pPr>
            <w:r w:rsidRPr="00874A70">
              <w:rPr>
                <w:szCs w:val="22"/>
              </w:rPr>
              <w:t>Fixed (100%)</w:t>
            </w:r>
          </w:p>
        </w:tc>
        <w:tc>
          <w:tcPr>
            <w:tcW w:w="1451" w:type="dxa"/>
            <w:tcPrChange w:id="173" w:author="Martin Cahill (NESO)" w:date="2025-04-23T19:08:00Z" w16du:dateUtc="2025-04-23T18:08:00Z">
              <w:tcPr>
                <w:tcW w:w="2280" w:type="dxa"/>
                <w:gridSpan w:val="2"/>
              </w:tcPr>
            </w:tcPrChange>
          </w:tcPr>
          <w:p w14:paraId="29244597" w14:textId="7D93525E" w:rsidR="009337B4" w:rsidRPr="00874A70" w:rsidRDefault="009337B4" w:rsidP="009337B4">
            <w:pPr>
              <w:pStyle w:val="1"/>
              <w:jc w:val="center"/>
              <w:rPr>
                <w:szCs w:val="22"/>
              </w:rPr>
            </w:pPr>
            <w:ins w:id="174" w:author="Martin Cahill (NESO)" w:date="2025-04-23T19:08:00Z" w16du:dateUtc="2025-04-23T18:08:00Z">
              <w:r>
                <w:rPr>
                  <w:szCs w:val="22"/>
                </w:rPr>
                <w:t>N/A</w:t>
              </w:r>
            </w:ins>
          </w:p>
        </w:tc>
      </w:tr>
      <w:tr w:rsidR="009337B4" w:rsidRPr="00506BD8" w14:paraId="4C8CC99E" w14:textId="6F8E713E" w:rsidTr="009337B4">
        <w:tc>
          <w:tcPr>
            <w:tcW w:w="2078" w:type="dxa"/>
            <w:tcPrChange w:id="175" w:author="Martin Cahill (NESO)" w:date="2025-04-23T19:08:00Z" w16du:dateUtc="2025-04-23T18:08:00Z">
              <w:tcPr>
                <w:tcW w:w="2520" w:type="dxa"/>
                <w:gridSpan w:val="2"/>
              </w:tcPr>
            </w:tcPrChange>
          </w:tcPr>
          <w:p w14:paraId="3171B248" w14:textId="77777777" w:rsidR="009337B4" w:rsidRPr="00874A70" w:rsidRDefault="009337B4" w:rsidP="009337B4">
            <w:pPr>
              <w:pStyle w:val="1"/>
              <w:jc w:val="both"/>
              <w:rPr>
                <w:szCs w:val="22"/>
              </w:rPr>
            </w:pPr>
            <w:r w:rsidRPr="00874A70">
              <w:rPr>
                <w:szCs w:val="22"/>
              </w:rPr>
              <w:t>Hydro</w:t>
            </w:r>
          </w:p>
        </w:tc>
        <w:tc>
          <w:tcPr>
            <w:tcW w:w="1895" w:type="dxa"/>
            <w:tcPrChange w:id="176" w:author="Martin Cahill (NESO)" w:date="2025-04-23T19:08:00Z" w16du:dateUtc="2025-04-23T18:08:00Z">
              <w:tcPr>
                <w:tcW w:w="2400" w:type="dxa"/>
                <w:gridSpan w:val="2"/>
              </w:tcPr>
            </w:tcPrChange>
          </w:tcPr>
          <w:p w14:paraId="71D14826" w14:textId="77777777" w:rsidR="009337B4" w:rsidRPr="00874A70" w:rsidRDefault="009337B4" w:rsidP="009337B4">
            <w:pPr>
              <w:pStyle w:val="1"/>
              <w:jc w:val="center"/>
              <w:rPr>
                <w:szCs w:val="22"/>
              </w:rPr>
            </w:pPr>
            <w:r w:rsidRPr="00874A70">
              <w:rPr>
                <w:szCs w:val="22"/>
              </w:rPr>
              <w:t>Variable</w:t>
            </w:r>
          </w:p>
        </w:tc>
        <w:tc>
          <w:tcPr>
            <w:tcW w:w="1843" w:type="dxa"/>
            <w:tcPrChange w:id="177" w:author="Martin Cahill (NESO)" w:date="2025-04-23T19:08:00Z" w16du:dateUtc="2025-04-23T18:08:00Z">
              <w:tcPr>
                <w:tcW w:w="2280" w:type="dxa"/>
                <w:gridSpan w:val="2"/>
              </w:tcPr>
            </w:tcPrChange>
          </w:tcPr>
          <w:p w14:paraId="04C9CB66" w14:textId="67ECBB71" w:rsidR="009337B4" w:rsidRPr="00874A70" w:rsidRDefault="009337B4" w:rsidP="009337B4">
            <w:pPr>
              <w:pStyle w:val="1"/>
              <w:jc w:val="center"/>
              <w:rPr>
                <w:szCs w:val="22"/>
              </w:rPr>
            </w:pPr>
            <w:r w:rsidRPr="00874A70">
              <w:rPr>
                <w:szCs w:val="22"/>
              </w:rPr>
              <w:t>Variable</w:t>
            </w:r>
            <w:r>
              <w:rPr>
                <w:szCs w:val="22"/>
              </w:rPr>
              <w:t xml:space="preserve"> (&gt;10%)</w:t>
            </w:r>
          </w:p>
        </w:tc>
        <w:tc>
          <w:tcPr>
            <w:tcW w:w="1451" w:type="dxa"/>
            <w:tcPrChange w:id="178" w:author="Martin Cahill (NESO)" w:date="2025-04-23T19:08:00Z" w16du:dateUtc="2025-04-23T18:08:00Z">
              <w:tcPr>
                <w:tcW w:w="2280" w:type="dxa"/>
                <w:gridSpan w:val="2"/>
              </w:tcPr>
            </w:tcPrChange>
          </w:tcPr>
          <w:p w14:paraId="469B4AFD" w14:textId="17CBCDEC" w:rsidR="009337B4" w:rsidRPr="00874A70" w:rsidRDefault="009337B4" w:rsidP="009337B4">
            <w:pPr>
              <w:pStyle w:val="1"/>
              <w:jc w:val="center"/>
              <w:rPr>
                <w:szCs w:val="22"/>
              </w:rPr>
            </w:pPr>
            <w:ins w:id="179" w:author="Martin Cahill (NESO)" w:date="2025-04-23T19:08:00Z" w16du:dateUtc="2025-04-23T18:08:00Z">
              <w:r>
                <w:rPr>
                  <w:szCs w:val="22"/>
                </w:rPr>
                <w:t>Conventional Low Carbon</w:t>
              </w:r>
            </w:ins>
          </w:p>
        </w:tc>
      </w:tr>
      <w:tr w:rsidR="009337B4" w:rsidRPr="00506BD8" w14:paraId="11CB4A1A" w14:textId="4E98A24D" w:rsidTr="009337B4">
        <w:tc>
          <w:tcPr>
            <w:tcW w:w="2078" w:type="dxa"/>
            <w:tcPrChange w:id="180" w:author="Martin Cahill (NESO)" w:date="2025-04-23T19:08:00Z" w16du:dateUtc="2025-04-23T18:08:00Z">
              <w:tcPr>
                <w:tcW w:w="2520" w:type="dxa"/>
                <w:gridSpan w:val="2"/>
              </w:tcPr>
            </w:tcPrChange>
          </w:tcPr>
          <w:p w14:paraId="501F89C4" w14:textId="77777777" w:rsidR="009337B4" w:rsidRPr="00874A70" w:rsidRDefault="009337B4" w:rsidP="009337B4">
            <w:pPr>
              <w:pStyle w:val="1"/>
              <w:jc w:val="both"/>
              <w:rPr>
                <w:szCs w:val="22"/>
              </w:rPr>
            </w:pPr>
            <w:r w:rsidRPr="00874A70">
              <w:rPr>
                <w:szCs w:val="22"/>
              </w:rPr>
              <w:t>Pumped Storage</w:t>
            </w:r>
          </w:p>
        </w:tc>
        <w:tc>
          <w:tcPr>
            <w:tcW w:w="1895" w:type="dxa"/>
            <w:tcPrChange w:id="181" w:author="Martin Cahill (NESO)" w:date="2025-04-23T19:08:00Z" w16du:dateUtc="2025-04-23T18:08:00Z">
              <w:tcPr>
                <w:tcW w:w="2400" w:type="dxa"/>
                <w:gridSpan w:val="2"/>
              </w:tcPr>
            </w:tcPrChange>
          </w:tcPr>
          <w:p w14:paraId="64F4F619" w14:textId="77777777" w:rsidR="009337B4" w:rsidRPr="00874A70" w:rsidRDefault="009337B4" w:rsidP="009337B4">
            <w:pPr>
              <w:pStyle w:val="1"/>
              <w:jc w:val="center"/>
              <w:rPr>
                <w:szCs w:val="22"/>
              </w:rPr>
            </w:pPr>
            <w:r w:rsidRPr="00874A70">
              <w:rPr>
                <w:szCs w:val="22"/>
              </w:rPr>
              <w:t>Variable</w:t>
            </w:r>
          </w:p>
        </w:tc>
        <w:tc>
          <w:tcPr>
            <w:tcW w:w="1843" w:type="dxa"/>
            <w:tcPrChange w:id="182" w:author="Martin Cahill (NESO)" w:date="2025-04-23T19:08:00Z" w16du:dateUtc="2025-04-23T18:08:00Z">
              <w:tcPr>
                <w:tcW w:w="2280" w:type="dxa"/>
                <w:gridSpan w:val="2"/>
              </w:tcPr>
            </w:tcPrChange>
          </w:tcPr>
          <w:p w14:paraId="24920B61" w14:textId="77777777" w:rsidR="009337B4" w:rsidRPr="00874A70" w:rsidRDefault="009337B4" w:rsidP="009337B4">
            <w:pPr>
              <w:pStyle w:val="1"/>
              <w:jc w:val="center"/>
              <w:rPr>
                <w:szCs w:val="22"/>
              </w:rPr>
            </w:pPr>
            <w:r w:rsidRPr="00874A70">
              <w:rPr>
                <w:szCs w:val="22"/>
              </w:rPr>
              <w:t>Fixed (50%)</w:t>
            </w:r>
          </w:p>
        </w:tc>
        <w:tc>
          <w:tcPr>
            <w:tcW w:w="1451" w:type="dxa"/>
            <w:tcPrChange w:id="183" w:author="Martin Cahill (NESO)" w:date="2025-04-23T19:08:00Z" w16du:dateUtc="2025-04-23T18:08:00Z">
              <w:tcPr>
                <w:tcW w:w="2280" w:type="dxa"/>
                <w:gridSpan w:val="2"/>
              </w:tcPr>
            </w:tcPrChange>
          </w:tcPr>
          <w:p w14:paraId="50974E5F" w14:textId="00A78E43" w:rsidR="009337B4" w:rsidRPr="00874A70" w:rsidRDefault="009337B4" w:rsidP="009337B4">
            <w:pPr>
              <w:pStyle w:val="1"/>
              <w:jc w:val="center"/>
              <w:rPr>
                <w:szCs w:val="22"/>
              </w:rPr>
            </w:pPr>
            <w:ins w:id="184" w:author="Martin Cahill (NESO)" w:date="2025-04-23T19:08:00Z" w16du:dateUtc="2025-04-23T18:08:00Z">
              <w:r>
                <w:rPr>
                  <w:szCs w:val="22"/>
                </w:rPr>
                <w:t>Conventional Carbon</w:t>
              </w:r>
            </w:ins>
          </w:p>
        </w:tc>
      </w:tr>
      <w:tr w:rsidR="009337B4" w:rsidRPr="00506BD8" w14:paraId="5F4836F2" w14:textId="57A669A7" w:rsidTr="009337B4">
        <w:tc>
          <w:tcPr>
            <w:tcW w:w="2078" w:type="dxa"/>
            <w:tcPrChange w:id="185" w:author="Martin Cahill (NESO)" w:date="2025-04-23T19:08:00Z" w16du:dateUtc="2025-04-23T18:08:00Z">
              <w:tcPr>
                <w:tcW w:w="2520" w:type="dxa"/>
                <w:gridSpan w:val="2"/>
              </w:tcPr>
            </w:tcPrChange>
          </w:tcPr>
          <w:p w14:paraId="3EE69452" w14:textId="77777777" w:rsidR="009337B4" w:rsidRPr="00874A70" w:rsidRDefault="009337B4" w:rsidP="009337B4">
            <w:pPr>
              <w:pStyle w:val="1"/>
              <w:jc w:val="both"/>
              <w:rPr>
                <w:szCs w:val="22"/>
              </w:rPr>
            </w:pPr>
            <w:r w:rsidRPr="00874A70">
              <w:rPr>
                <w:szCs w:val="22"/>
              </w:rPr>
              <w:t>Peaking</w:t>
            </w:r>
          </w:p>
        </w:tc>
        <w:tc>
          <w:tcPr>
            <w:tcW w:w="1895" w:type="dxa"/>
            <w:tcPrChange w:id="186" w:author="Martin Cahill (NESO)" w:date="2025-04-23T19:08:00Z" w16du:dateUtc="2025-04-23T18:08:00Z">
              <w:tcPr>
                <w:tcW w:w="2400" w:type="dxa"/>
                <w:gridSpan w:val="2"/>
              </w:tcPr>
            </w:tcPrChange>
          </w:tcPr>
          <w:p w14:paraId="2ED4F591" w14:textId="77777777" w:rsidR="009337B4" w:rsidRPr="00874A70" w:rsidRDefault="009337B4" w:rsidP="009337B4">
            <w:pPr>
              <w:pStyle w:val="1"/>
              <w:jc w:val="center"/>
              <w:rPr>
                <w:szCs w:val="22"/>
              </w:rPr>
            </w:pPr>
            <w:r w:rsidRPr="00874A70">
              <w:rPr>
                <w:szCs w:val="22"/>
              </w:rPr>
              <w:t>Variable</w:t>
            </w:r>
          </w:p>
        </w:tc>
        <w:tc>
          <w:tcPr>
            <w:tcW w:w="1843" w:type="dxa"/>
            <w:tcPrChange w:id="187" w:author="Martin Cahill (NESO)" w:date="2025-04-23T19:08:00Z" w16du:dateUtc="2025-04-23T18:08:00Z">
              <w:tcPr>
                <w:tcW w:w="2280" w:type="dxa"/>
                <w:gridSpan w:val="2"/>
              </w:tcPr>
            </w:tcPrChange>
          </w:tcPr>
          <w:p w14:paraId="3ADD851B" w14:textId="77777777" w:rsidR="009337B4" w:rsidRPr="00874A70" w:rsidRDefault="009337B4" w:rsidP="009337B4">
            <w:pPr>
              <w:pStyle w:val="1"/>
              <w:jc w:val="center"/>
              <w:rPr>
                <w:szCs w:val="22"/>
              </w:rPr>
            </w:pPr>
            <w:proofErr w:type="gramStart"/>
            <w:r w:rsidRPr="00874A70">
              <w:rPr>
                <w:szCs w:val="22"/>
              </w:rPr>
              <w:t>Fixed  (</w:t>
            </w:r>
            <w:proofErr w:type="gramEnd"/>
            <w:r w:rsidRPr="00874A70">
              <w:rPr>
                <w:szCs w:val="22"/>
              </w:rPr>
              <w:t>0%)</w:t>
            </w:r>
          </w:p>
        </w:tc>
        <w:tc>
          <w:tcPr>
            <w:tcW w:w="1451" w:type="dxa"/>
            <w:tcPrChange w:id="188" w:author="Martin Cahill (NESO)" w:date="2025-04-23T19:08:00Z" w16du:dateUtc="2025-04-23T18:08:00Z">
              <w:tcPr>
                <w:tcW w:w="2280" w:type="dxa"/>
                <w:gridSpan w:val="2"/>
              </w:tcPr>
            </w:tcPrChange>
          </w:tcPr>
          <w:p w14:paraId="26300F06" w14:textId="3709444E" w:rsidR="009337B4" w:rsidRPr="00874A70" w:rsidRDefault="009337B4" w:rsidP="009337B4">
            <w:pPr>
              <w:pStyle w:val="1"/>
              <w:jc w:val="center"/>
              <w:rPr>
                <w:szCs w:val="22"/>
              </w:rPr>
            </w:pPr>
            <w:ins w:id="189" w:author="Martin Cahill (NESO)" w:date="2025-04-23T19:08:00Z" w16du:dateUtc="2025-04-23T18:08:00Z">
              <w:r>
                <w:rPr>
                  <w:szCs w:val="22"/>
                </w:rPr>
                <w:t>Conventional Carbon</w:t>
              </w:r>
            </w:ins>
          </w:p>
        </w:tc>
      </w:tr>
      <w:tr w:rsidR="009337B4" w:rsidRPr="00506BD8" w14:paraId="4A8BF391" w14:textId="1CBD2D7A" w:rsidTr="009337B4">
        <w:tc>
          <w:tcPr>
            <w:tcW w:w="2078" w:type="dxa"/>
            <w:tcPrChange w:id="190" w:author="Martin Cahill (NESO)" w:date="2025-04-23T19:08:00Z" w16du:dateUtc="2025-04-23T18:08:00Z">
              <w:tcPr>
                <w:tcW w:w="2520" w:type="dxa"/>
                <w:gridSpan w:val="2"/>
              </w:tcPr>
            </w:tcPrChange>
          </w:tcPr>
          <w:p w14:paraId="7070CF75" w14:textId="77777777" w:rsidR="009337B4" w:rsidRPr="00874A70" w:rsidRDefault="009337B4" w:rsidP="009337B4">
            <w:pPr>
              <w:pStyle w:val="1"/>
              <w:jc w:val="both"/>
              <w:rPr>
                <w:szCs w:val="22"/>
              </w:rPr>
            </w:pPr>
            <w:r w:rsidRPr="00874A70">
              <w:rPr>
                <w:szCs w:val="22"/>
              </w:rPr>
              <w:t>Other (Conventional)</w:t>
            </w:r>
          </w:p>
        </w:tc>
        <w:tc>
          <w:tcPr>
            <w:tcW w:w="1895" w:type="dxa"/>
            <w:tcPrChange w:id="191" w:author="Martin Cahill (NESO)" w:date="2025-04-23T19:08:00Z" w16du:dateUtc="2025-04-23T18:08:00Z">
              <w:tcPr>
                <w:tcW w:w="2400" w:type="dxa"/>
                <w:gridSpan w:val="2"/>
              </w:tcPr>
            </w:tcPrChange>
          </w:tcPr>
          <w:p w14:paraId="32D3AAC6" w14:textId="77777777" w:rsidR="009337B4" w:rsidRPr="00874A70" w:rsidRDefault="009337B4" w:rsidP="009337B4">
            <w:pPr>
              <w:pStyle w:val="1"/>
              <w:jc w:val="center"/>
              <w:rPr>
                <w:szCs w:val="22"/>
              </w:rPr>
            </w:pPr>
            <w:r w:rsidRPr="00874A70">
              <w:rPr>
                <w:szCs w:val="22"/>
              </w:rPr>
              <w:t>Variable</w:t>
            </w:r>
          </w:p>
        </w:tc>
        <w:tc>
          <w:tcPr>
            <w:tcW w:w="1843" w:type="dxa"/>
            <w:tcPrChange w:id="192" w:author="Martin Cahill (NESO)" w:date="2025-04-23T19:08:00Z" w16du:dateUtc="2025-04-23T18:08:00Z">
              <w:tcPr>
                <w:tcW w:w="2280" w:type="dxa"/>
                <w:gridSpan w:val="2"/>
              </w:tcPr>
            </w:tcPrChange>
          </w:tcPr>
          <w:p w14:paraId="7D4B3DBA" w14:textId="0329E6FF" w:rsidR="009337B4" w:rsidRPr="00874A70" w:rsidRDefault="009337B4" w:rsidP="009337B4">
            <w:pPr>
              <w:pStyle w:val="1"/>
              <w:jc w:val="center"/>
              <w:rPr>
                <w:szCs w:val="22"/>
              </w:rPr>
            </w:pPr>
            <w:r w:rsidRPr="00874A70">
              <w:rPr>
                <w:szCs w:val="22"/>
              </w:rPr>
              <w:t>Variable</w:t>
            </w:r>
            <w:r>
              <w:rPr>
                <w:szCs w:val="22"/>
              </w:rPr>
              <w:t xml:space="preserve"> (&gt;10%)</w:t>
            </w:r>
          </w:p>
        </w:tc>
        <w:tc>
          <w:tcPr>
            <w:tcW w:w="1451" w:type="dxa"/>
            <w:tcPrChange w:id="193" w:author="Martin Cahill (NESO)" w:date="2025-04-23T19:08:00Z" w16du:dateUtc="2025-04-23T18:08:00Z">
              <w:tcPr>
                <w:tcW w:w="2280" w:type="dxa"/>
                <w:gridSpan w:val="2"/>
              </w:tcPr>
            </w:tcPrChange>
          </w:tcPr>
          <w:p w14:paraId="20866210" w14:textId="798E455E" w:rsidR="009337B4" w:rsidRPr="00874A70" w:rsidRDefault="009337B4" w:rsidP="009337B4">
            <w:pPr>
              <w:pStyle w:val="1"/>
              <w:jc w:val="center"/>
              <w:rPr>
                <w:szCs w:val="22"/>
              </w:rPr>
            </w:pPr>
            <w:ins w:id="194" w:author="Martin Cahill (NESO)" w:date="2025-04-23T19:08:00Z" w16du:dateUtc="2025-04-23T18:08:00Z">
              <w:r>
                <w:rPr>
                  <w:szCs w:val="22"/>
                </w:rPr>
                <w:t>Conventional Carbon</w:t>
              </w:r>
            </w:ins>
          </w:p>
        </w:tc>
      </w:tr>
    </w:tbl>
    <w:p w14:paraId="760BEA33" w14:textId="77777777" w:rsidR="00940F3A" w:rsidRDefault="00940F3A" w:rsidP="00940F3A">
      <w:pPr>
        <w:pStyle w:val="1"/>
        <w:ind w:left="1987"/>
        <w:jc w:val="both"/>
      </w:pPr>
    </w:p>
    <w:p w14:paraId="1C439022" w14:textId="5B401222" w:rsidR="00E60050" w:rsidRDefault="00E60050" w:rsidP="00E60050">
      <w:pPr>
        <w:pStyle w:val="1"/>
        <w:ind w:left="1560"/>
        <w:jc w:val="both"/>
      </w:pPr>
      <w:r>
        <w:t>14.21 includes an example of adjusting scaling factors to ensure compliance with the floor.</w:t>
      </w:r>
    </w:p>
    <w:p w14:paraId="2BEA4AB3" w14:textId="77777777" w:rsidR="00E60050" w:rsidRDefault="00E60050" w:rsidP="006D74BD">
      <w:pPr>
        <w:pStyle w:val="1"/>
        <w:ind w:left="1560"/>
        <w:jc w:val="both"/>
      </w:pPr>
    </w:p>
    <w:p w14:paraId="42248F47" w14:textId="34EB9D3C" w:rsidR="00940F3A" w:rsidRDefault="00940F3A" w:rsidP="009337B4">
      <w:pPr>
        <w:pStyle w:val="1"/>
        <w:numPr>
          <w:ilvl w:val="0"/>
          <w:numId w:val="51"/>
        </w:numPr>
        <w:ind w:left="1920"/>
        <w:jc w:val="both"/>
        <w:rPr>
          <w:ins w:id="195" w:author="Martin Cahill (NESO)" w:date="2025-04-23T19:09:00Z" w16du:dateUtc="2025-04-23T18:09:00Z"/>
        </w:rPr>
      </w:pPr>
      <w:r>
        <w:t>The</w:t>
      </w:r>
      <w:r w:rsidR="00E60050">
        <w:t xml:space="preserve"> base</w:t>
      </w:r>
      <w:r>
        <w:t xml:space="preserve"> scaling factors and generation plant types are set out in the Security Standard. These may be reviewed from time to time. The latest version will be used in the calculation of TNUoS tariffs and is published in the Statement of Use of System Charges</w:t>
      </w:r>
    </w:p>
    <w:p w14:paraId="7E5F4B4B" w14:textId="77777777" w:rsidR="009337B4" w:rsidRDefault="009337B4" w:rsidP="009337B4">
      <w:pPr>
        <w:pStyle w:val="1"/>
        <w:numPr>
          <w:ilvl w:val="0"/>
          <w:numId w:val="51"/>
        </w:numPr>
        <w:ind w:left="1920"/>
        <w:jc w:val="both"/>
        <w:rPr>
          <w:ins w:id="196" w:author="Martin Cahill (NESO)" w:date="2025-04-23T19:09:00Z" w16du:dateUtc="2025-04-23T18:09:00Z"/>
        </w:rPr>
      </w:pPr>
      <w:ins w:id="197" w:author="Martin Cahill (NESO)" w:date="2025-04-23T19:09:00Z" w16du:dateUtc="2025-04-23T18:09:00Z">
        <w:r w:rsidRPr="00DE1815">
          <w:t xml:space="preserve">For the purposes of multi technology </w:t>
        </w:r>
        <w:r w:rsidRPr="00F231B2">
          <w:rPr>
            <w:b/>
            <w:bCs/>
          </w:rPr>
          <w:t>Power Station</w:t>
        </w:r>
        <w:r w:rsidRPr="00DE1815">
          <w:t xml:space="preserve"> charging, “technology type” shall categorise a generator as either Conventional Carbon, Conventional Low Carbon, or Intermittent as per the table above. Technology type may include more than one generation plant type</w:t>
        </w:r>
      </w:ins>
    </w:p>
    <w:p w14:paraId="28D88717" w14:textId="77777777" w:rsidR="009337B4" w:rsidRDefault="009337B4" w:rsidP="009337B4">
      <w:pPr>
        <w:pStyle w:val="1"/>
        <w:numPr>
          <w:ilvl w:val="0"/>
          <w:numId w:val="51"/>
        </w:numPr>
        <w:ind w:left="1920"/>
        <w:jc w:val="both"/>
        <w:rPr>
          <w:ins w:id="198" w:author="Martin Cahill (NESO)" w:date="2025-04-23T19:09:00Z" w16du:dateUtc="2025-04-23T18:09:00Z"/>
        </w:rPr>
      </w:pPr>
      <w:ins w:id="199" w:author="Martin Cahill (NESO)" w:date="2025-04-23T19:09:00Z" w16du:dateUtc="2025-04-23T18:09:00Z">
        <w:r w:rsidRPr="00DE1815">
          <w:t xml:space="preserve">For a multi technology </w:t>
        </w:r>
        <w:r w:rsidRPr="00F231B2">
          <w:rPr>
            <w:b/>
            <w:bCs/>
          </w:rPr>
          <w:t>Power Station</w:t>
        </w:r>
        <w:r w:rsidRPr="00DE1815">
          <w:t xml:space="preserve">, the technology type assigned to each </w:t>
        </w:r>
        <w:r w:rsidRPr="008E57FB">
          <w:rPr>
            <w:b/>
            <w:bCs/>
            <w:rPrChange w:id="200" w:author="Martin Cahill (NESO)" w:date="2025-04-24T08:50:00Z" w16du:dateUtc="2025-04-24T07:50:00Z">
              <w:rPr/>
            </w:rPrChange>
          </w:rPr>
          <w:t>BM Unit</w:t>
        </w:r>
        <w:r w:rsidRPr="00DE1815">
          <w:t xml:space="preserve"> will be based on the category as contained in the relevant </w:t>
        </w:r>
        <w:r w:rsidRPr="008E57FB">
          <w:rPr>
            <w:b/>
            <w:bCs/>
            <w:highlight w:val="lightGray"/>
            <w:rPrChange w:id="201" w:author="Martin Cahill (NESO)" w:date="2025-04-24T08:50:00Z" w16du:dateUtc="2025-04-24T07:50:00Z">
              <w:rPr/>
            </w:rPrChange>
          </w:rPr>
          <w:t>Bilateral Connection Agreement</w:t>
        </w:r>
        <w:r w:rsidRPr="00DE1815">
          <w:t xml:space="preserve"> or </w:t>
        </w:r>
        <w:r w:rsidRPr="008E57FB">
          <w:rPr>
            <w:b/>
            <w:bCs/>
            <w:highlight w:val="lightGray"/>
            <w:rPrChange w:id="202" w:author="Martin Cahill (NESO)" w:date="2025-04-24T08:50:00Z" w16du:dateUtc="2025-04-24T07:50:00Z">
              <w:rPr/>
            </w:rPrChange>
          </w:rPr>
          <w:t>Bilateral Embedded Generation Agreement</w:t>
        </w:r>
        <w:r w:rsidRPr="00DE1815">
          <w:t>.</w:t>
        </w:r>
      </w:ins>
    </w:p>
    <w:p w14:paraId="15C3472A" w14:textId="77777777" w:rsidR="009337B4" w:rsidRDefault="009337B4" w:rsidP="009337B4">
      <w:pPr>
        <w:pStyle w:val="1"/>
        <w:numPr>
          <w:ilvl w:val="0"/>
          <w:numId w:val="51"/>
        </w:numPr>
        <w:ind w:left="1920"/>
        <w:jc w:val="both"/>
        <w:rPr>
          <w:ins w:id="203" w:author="Martin Cahill (NESO)" w:date="2025-04-23T19:09:00Z" w16du:dateUtc="2025-04-23T18:09:00Z"/>
        </w:rPr>
      </w:pPr>
      <w:ins w:id="204" w:author="Martin Cahill (NESO)" w:date="2025-04-23T19:09:00Z" w16du:dateUtc="2025-04-23T18:09:00Z">
        <w:r>
          <w:t xml:space="preserve">A single technology </w:t>
        </w:r>
        <w:r w:rsidRPr="00F231B2">
          <w:rPr>
            <w:b/>
            <w:bCs/>
          </w:rPr>
          <w:t>Power Station</w:t>
        </w:r>
        <w:r>
          <w:t xml:space="preserve"> utilises one technology type to produce electricity</w:t>
        </w:r>
      </w:ins>
    </w:p>
    <w:p w14:paraId="7F8DC682" w14:textId="0A49029B" w:rsidR="009337B4" w:rsidRDefault="009337B4" w:rsidP="009337B4">
      <w:pPr>
        <w:pStyle w:val="1"/>
        <w:numPr>
          <w:ilvl w:val="0"/>
          <w:numId w:val="51"/>
        </w:numPr>
        <w:ind w:left="1920"/>
        <w:jc w:val="both"/>
        <w:rPr>
          <w:ins w:id="205" w:author="Martin Cahill (NESO)" w:date="2025-04-23T19:09:00Z" w16du:dateUtc="2025-04-23T18:09:00Z"/>
        </w:rPr>
      </w:pPr>
      <w:ins w:id="206" w:author="Martin Cahill (NESO)" w:date="2025-04-23T19:09:00Z" w16du:dateUtc="2025-04-23T18:09:00Z">
        <w:r>
          <w:t xml:space="preserve">A multi technology </w:t>
        </w:r>
        <w:r w:rsidRPr="00F231B2">
          <w:rPr>
            <w:b/>
            <w:bCs/>
          </w:rPr>
          <w:t>Power Station</w:t>
        </w:r>
        <w:r>
          <w:t xml:space="preserve"> utilises more than one technology type to produce electricity. Nodal generation for a multi technology </w:t>
        </w:r>
        <w:r w:rsidRPr="00F231B2">
          <w:rPr>
            <w:b/>
            <w:bCs/>
          </w:rPr>
          <w:t>Power Station</w:t>
        </w:r>
        <w:r>
          <w:t xml:space="preserve"> uses </w:t>
        </w:r>
      </w:ins>
      <w:ins w:id="207" w:author="Martin Cahill (NESO)" w:date="2025-04-25T15:10:00Z" w16du:dateUtc="2025-04-25T14:10:00Z">
        <w:r w:rsidR="00D90317" w:rsidRPr="00D90317">
          <w:rPr>
            <w:highlight w:val="lightGray"/>
            <w:rPrChange w:id="208" w:author="Martin Cahill (NESO)" w:date="2025-04-25T15:12:00Z" w16du:dateUtc="2025-04-25T14:12:00Z">
              <w:rPr/>
            </w:rPrChange>
          </w:rPr>
          <w:t>MTEC</w:t>
        </w:r>
      </w:ins>
      <w:ins w:id="209" w:author="Martin Cahill (NESO)" w:date="2025-04-23T19:09:00Z" w16du:dateUtc="2025-04-23T18:09:00Z">
        <w:r>
          <w:t xml:space="preserve">, </w:t>
        </w:r>
        <w:r w:rsidRPr="00D90317">
          <w:rPr>
            <w:highlight w:val="lightGray"/>
            <w:rPrChange w:id="210" w:author="Martin Cahill (NESO)" w:date="2025-04-25T15:10:00Z" w16du:dateUtc="2025-04-25T14:10:00Z">
              <w:rPr/>
            </w:rPrChange>
          </w:rPr>
          <w:t>MTECP</w:t>
        </w:r>
        <w:r>
          <w:t xml:space="preserve"> and </w:t>
        </w:r>
      </w:ins>
      <w:ins w:id="211" w:author="Martin Cahill (NESO)" w:date="2025-04-25T15:10:00Z" w16du:dateUtc="2025-04-25T14:10:00Z">
        <w:r w:rsidR="00D90317" w:rsidRPr="00D90317">
          <w:rPr>
            <w:highlight w:val="lightGray"/>
            <w:rPrChange w:id="212" w:author="Martin Cahill (NESO)" w:date="2025-04-25T15:11:00Z" w16du:dateUtc="2025-04-25T14:11:00Z">
              <w:rPr/>
            </w:rPrChange>
          </w:rPr>
          <w:t>MTEC</w:t>
        </w:r>
      </w:ins>
      <w:commentRangeStart w:id="213"/>
      <w:commentRangeEnd w:id="213"/>
      <w:ins w:id="214" w:author="Martin Cahill (NESO)" w:date="2025-04-25T15:13:00Z" w16du:dateUtc="2025-04-25T14:13:00Z">
        <w:r w:rsidR="00D90317">
          <w:rPr>
            <w:rStyle w:val="CommentReference"/>
            <w:rFonts w:ascii="Arial" w:hAnsi="Arial"/>
          </w:rPr>
          <w:commentReference w:id="213"/>
        </w:r>
      </w:ins>
      <w:ins w:id="215" w:author="Martin Cahill (NESO)" w:date="2025-04-25T17:45:00Z" w16du:dateUtc="2025-04-25T16:45:00Z">
        <w:r w:rsidR="00FB1968">
          <w:t>N</w:t>
        </w:r>
      </w:ins>
      <w:ins w:id="216" w:author="Martin Cahill (NESO)" w:date="2025-04-23T19:09:00Z" w16du:dateUtc="2025-04-23T18:09:00Z">
        <w:r>
          <w:t xml:space="preserve"> as </w:t>
        </w:r>
      </w:ins>
      <w:commentRangeStart w:id="217"/>
      <w:del w:id="218" w:author="Martin Cahill (NESO)" w:date="2025-04-25T15:23:00Z" w16du:dateUtc="2025-04-25T14:23:00Z">
        <w:r w:rsidRPr="008B6023" w:rsidDel="008B6023">
          <w:rPr>
            <w:highlight w:val="lightGray"/>
            <w:rPrChange w:id="219" w:author="Martin Cahill (NESO)" w:date="2025-04-25T15:23:00Z" w16du:dateUtc="2025-04-25T14:23:00Z">
              <w:rPr/>
            </w:rPrChange>
          </w:rPr>
          <w:delText>per paragraph</w:delText>
        </w:r>
      </w:del>
      <w:ins w:id="220" w:author="Martin Cahill (NESO)" w:date="2025-04-25T15:23:00Z" w16du:dateUtc="2025-04-25T14:23:00Z">
        <w:r w:rsidR="008B6023" w:rsidRPr="008B6023">
          <w:rPr>
            <w:highlight w:val="lightGray"/>
            <w:rPrChange w:id="221" w:author="Martin Cahill (NESO)" w:date="2025-04-25T15:23:00Z" w16du:dateUtc="2025-04-25T14:23:00Z">
              <w:rPr/>
            </w:rPrChange>
          </w:rPr>
          <w:t>described in</w:t>
        </w:r>
      </w:ins>
      <w:r>
        <w:t xml:space="preserve"> </w:t>
      </w:r>
      <w:commentRangeEnd w:id="217"/>
      <w:r w:rsidR="008B6023">
        <w:rPr>
          <w:rStyle w:val="CommentReference"/>
          <w:rFonts w:ascii="Arial" w:hAnsi="Arial"/>
        </w:rPr>
        <w:commentReference w:id="217"/>
      </w:r>
      <w:ins w:id="222" w:author="Martin Cahill (NESO)" w:date="2025-04-23T19:09:00Z" w16du:dateUtc="2025-04-23T18:09:00Z">
        <w:r>
          <w:t>14.18.7</w:t>
        </w:r>
      </w:ins>
    </w:p>
    <w:p w14:paraId="7D056887" w14:textId="77777777" w:rsidR="009337B4" w:rsidRPr="005D41C8" w:rsidRDefault="009337B4" w:rsidP="009337B4">
      <w:pPr>
        <w:pStyle w:val="1"/>
        <w:numPr>
          <w:ilvl w:val="0"/>
          <w:numId w:val="51"/>
        </w:numPr>
        <w:ind w:left="1920"/>
        <w:jc w:val="both"/>
        <w:rPr>
          <w:ins w:id="223" w:author="Martin Cahill (NESO)" w:date="2025-04-23T19:09:00Z" w16du:dateUtc="2025-04-23T18:09:00Z"/>
        </w:rPr>
      </w:pPr>
      <w:proofErr w:type="gramStart"/>
      <w:ins w:id="224" w:author="Martin Cahill (NESO)" w:date="2025-04-23T19:09:00Z" w16du:dateUtc="2025-04-23T18:09:00Z">
        <w:r w:rsidRPr="00DE1815">
          <w:t>In the event that</w:t>
        </w:r>
        <w:proofErr w:type="gramEnd"/>
        <w:r w:rsidRPr="00DE1815">
          <w:t xml:space="preserve"> a multi technology </w:t>
        </w:r>
        <w:r w:rsidRPr="00F231B2">
          <w:rPr>
            <w:b/>
            <w:bCs/>
          </w:rPr>
          <w:t>Power Station</w:t>
        </w:r>
        <w:r w:rsidRPr="00DE1815">
          <w:t xml:space="preserve"> does not have appropriate metering, refer to further guidance made available. Further guidance made available from </w:t>
        </w:r>
        <w:r w:rsidRPr="008E57FB">
          <w:rPr>
            <w:b/>
            <w:bCs/>
            <w:highlight w:val="lightGray"/>
            <w:rPrChange w:id="225" w:author="Martin Cahill (NESO)" w:date="2025-04-24T08:50:00Z" w16du:dateUtc="2025-04-24T07:50:00Z">
              <w:rPr/>
            </w:rPrChange>
          </w:rPr>
          <w:t xml:space="preserve">The Company </w:t>
        </w:r>
        <w:r w:rsidRPr="00DE1815">
          <w:t xml:space="preserve">from time to time will provide further detail on treatment of multi technology </w:t>
        </w:r>
        <w:r w:rsidRPr="008E57FB">
          <w:rPr>
            <w:b/>
            <w:bCs/>
            <w:highlight w:val="lightGray"/>
            <w:rPrChange w:id="226" w:author="Martin Cahill (NESO)" w:date="2025-04-24T08:50:00Z" w16du:dateUtc="2025-04-24T07:50:00Z">
              <w:rPr/>
            </w:rPrChange>
          </w:rPr>
          <w:t>Power Stations</w:t>
        </w:r>
        <w:r w:rsidRPr="00DE1815">
          <w:t>. Where in</w:t>
        </w:r>
        <w:r w:rsidRPr="001E3B7E">
          <w:t xml:space="preserve">consistencies or conflicts exist between the </w:t>
        </w:r>
        <w:r w:rsidRPr="008E57FB">
          <w:rPr>
            <w:b/>
            <w:bCs/>
            <w:highlight w:val="lightGray"/>
            <w:rPrChange w:id="227" w:author="Martin Cahill (NESO)" w:date="2025-04-24T08:50:00Z" w16du:dateUtc="2025-04-24T07:50:00Z">
              <w:rPr/>
            </w:rPrChange>
          </w:rPr>
          <w:t>CUSC</w:t>
        </w:r>
        <w:r w:rsidRPr="001E3B7E">
          <w:t xml:space="preserve"> and that guidance, the </w:t>
        </w:r>
        <w:r w:rsidRPr="008E57FB">
          <w:rPr>
            <w:b/>
            <w:bCs/>
            <w:highlight w:val="lightGray"/>
            <w:rPrChange w:id="228" w:author="Martin Cahill (NESO)" w:date="2025-04-24T08:50:00Z" w16du:dateUtc="2025-04-24T07:50:00Z">
              <w:rPr/>
            </w:rPrChange>
          </w:rPr>
          <w:t>CUSC</w:t>
        </w:r>
        <w:r w:rsidRPr="001E3B7E">
          <w:t xml:space="preserve"> shall take </w:t>
        </w:r>
        <w:commentRangeStart w:id="229"/>
        <w:r w:rsidRPr="001E3B7E">
          <w:t>precedence</w:t>
        </w:r>
      </w:ins>
      <w:commentRangeEnd w:id="229"/>
      <w:ins w:id="230" w:author="Martin Cahill (NESO)" w:date="2025-04-25T15:14:00Z" w16du:dateUtc="2025-04-25T14:14:00Z">
        <w:r w:rsidR="00D90317">
          <w:rPr>
            <w:rStyle w:val="CommentReference"/>
            <w:rFonts w:ascii="Arial" w:hAnsi="Arial"/>
          </w:rPr>
          <w:commentReference w:id="229"/>
        </w:r>
      </w:ins>
      <w:ins w:id="231" w:author="Martin Cahill (NESO)" w:date="2025-04-23T19:09:00Z" w16du:dateUtc="2025-04-23T18:09:00Z">
        <w:r w:rsidRPr="001E3B7E">
          <w:t>.</w:t>
        </w:r>
      </w:ins>
    </w:p>
    <w:p w14:paraId="261B6ECA" w14:textId="77777777" w:rsidR="009337B4" w:rsidRDefault="009337B4">
      <w:pPr>
        <w:pStyle w:val="1"/>
        <w:numPr>
          <w:ilvl w:val="0"/>
          <w:numId w:val="51"/>
        </w:numPr>
        <w:ind w:left="1920"/>
        <w:jc w:val="both"/>
        <w:pPrChange w:id="232" w:author="Martin Cahill (NESO)" w:date="2025-04-23T19:09:00Z" w16du:dateUtc="2025-04-23T18:09:00Z">
          <w:pPr>
            <w:pStyle w:val="1"/>
            <w:ind w:left="1560"/>
            <w:jc w:val="both"/>
          </w:pPr>
        </w:pPrChange>
      </w:pPr>
    </w:p>
    <w:p w14:paraId="0F996E3D" w14:textId="77777777" w:rsidR="00940F3A" w:rsidRDefault="00940F3A" w:rsidP="00940F3A">
      <w:pPr>
        <w:pStyle w:val="1"/>
        <w:ind w:left="1080"/>
        <w:jc w:val="both"/>
      </w:pPr>
    </w:p>
    <w:p w14:paraId="0C26CCAA" w14:textId="1E1E1878"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w:t>
      </w:r>
      <w:del w:id="233" w:author="Martin Cahill (NESO)" w:date="2025-04-23T19:11:00Z" w16du:dateUtc="2025-04-23T18:11:00Z">
        <w:r w:rsidR="00940F3A" w:rsidRPr="0002711E" w:rsidDel="00D47424">
          <w:delText>In the event that a power station is made up of more than one technology type, the type of the higher Transmission Entry Capacity (TEC) would apply.</w:delText>
        </w:r>
      </w:del>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w:t>
      </w:r>
      <w:proofErr w:type="gramStart"/>
      <w:r w:rsidR="5083A541">
        <w:t xml:space="preserve">NETS </w:t>
      </w:r>
      <w:r w:rsidR="0A4A7F78">
        <w:t xml:space="preserve"> </w:t>
      </w:r>
      <w:r w:rsidR="0A4A7F78" w:rsidRPr="009919C1">
        <w:rPr>
          <w:b/>
          <w:bCs/>
        </w:rPr>
        <w:t>Electricity</w:t>
      </w:r>
      <w:proofErr w:type="gramEnd"/>
      <w:r w:rsidR="0A4A7F78" w:rsidRPr="009919C1">
        <w:rPr>
          <w:b/>
          <w:bCs/>
        </w:rPr>
        <w:t xml:space="preserve">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234" w:name="_Toc49661109"/>
      <w:bookmarkStart w:id="235" w:name="_Toc274049680"/>
      <w:r w:rsidRPr="006661FE">
        <w:rPr>
          <w:rFonts w:ascii="Arial" w:hAnsi="Arial" w:cs="Arial"/>
          <w:b/>
        </w:rPr>
        <w:t>Model Outputs</w:t>
      </w:r>
      <w:bookmarkEnd w:id="234"/>
      <w:bookmarkEnd w:id="235"/>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w:t>
      </w:r>
      <w:proofErr w:type="gramStart"/>
      <w:r>
        <w:t>Year Round</w:t>
      </w:r>
      <w:proofErr w:type="gramEnd"/>
      <w:r>
        <w:t xml:space="preserve">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w:t>
      </w:r>
      <w:proofErr w:type="gramStart"/>
      <w:r>
        <w:t>Year Round</w:t>
      </w:r>
      <w:proofErr w:type="gramEnd"/>
      <w:r>
        <w:t xml:space="preserve">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 xml:space="preserve">s for Peak Security and </w:t>
      </w:r>
      <w:proofErr w:type="gramStart"/>
      <w:r w:rsidR="00251585">
        <w:t>Year Round</w:t>
      </w:r>
      <w:proofErr w:type="gramEnd"/>
      <w:r w:rsidR="00251585">
        <w:t xml:space="preserve">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w:t>
      </w:r>
      <w:proofErr w:type="gramStart"/>
      <w:r>
        <w:t>particular node’s</w:t>
      </w:r>
      <w:proofErr w:type="gramEnd"/>
      <w:r>
        <w:t xml:space="preserve">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236" w:name="_Toc32201077"/>
    </w:p>
    <w:p w14:paraId="10911A77" w14:textId="77777777" w:rsidR="006661FE" w:rsidRPr="009470D8" w:rsidRDefault="006661FE" w:rsidP="006661FE">
      <w:pPr>
        <w:pStyle w:val="Heading2"/>
      </w:pPr>
      <w:bookmarkStart w:id="237" w:name="_Toc274049681"/>
      <w:bookmarkStart w:id="238" w:name="_Toc49661110"/>
      <w:r w:rsidRPr="009470D8">
        <w:t>Calculation of local nodal marginal km</w:t>
      </w:r>
      <w:bookmarkEnd w:id="237"/>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proofErr w:type="gramStart"/>
      <w:r w:rsidRPr="00830546">
        <w:t>In order to</w:t>
      </w:r>
      <w:proofErr w:type="gramEnd"/>
      <w:r w:rsidRPr="00830546">
        <w:t xml:space="preserve">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proofErr w:type="gramStart"/>
      <w:r>
        <w:t>the  local</w:t>
      </w:r>
      <w:proofErr w:type="gramEnd"/>
      <w:r>
        <w:t xml:space="preserve">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239" w:name="_Toc274049682"/>
      <w:r>
        <w:t>Calculation of zonal marginal km</w:t>
      </w:r>
      <w:bookmarkEnd w:id="236"/>
      <w:bookmarkEnd w:id="238"/>
      <w:bookmarkEnd w:id="239"/>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240" w:name="_Ref221005180"/>
      <w:r>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240"/>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w:t>
      </w:r>
      <w:proofErr w:type="gramStart"/>
      <w:r>
        <w:t>Year Round</w:t>
      </w:r>
      <w:proofErr w:type="gramEnd"/>
      <w:r>
        <w:t xml:space="preserve">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w:t>
      </w:r>
      <w:proofErr w:type="gramStart"/>
      <w:r w:rsidRPr="00972B2F">
        <w:t>are considered to be</w:t>
      </w:r>
      <w:proofErr w:type="gramEnd"/>
      <w:r w:rsidRPr="00972B2F">
        <w:t xml:space="preserv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w:t>
      </w:r>
      <w:proofErr w:type="gramStart"/>
      <w:r w:rsidRPr="000B6C0D">
        <w:t>generation  into</w:t>
      </w:r>
      <w:proofErr w:type="gramEnd"/>
      <w:r w:rsidRPr="000B6C0D">
        <w:t xml:space="preserve">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proofErr w:type="gramStart"/>
      <w:r w:rsidRPr="000B6C0D">
        <w:t>Where;</w:t>
      </w:r>
      <w:proofErr w:type="gramEnd"/>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w:t>
      </w:r>
      <w:proofErr w:type="gramStart"/>
      <w:r w:rsidRPr="000B6C0D">
        <w:t>of;</w:t>
      </w:r>
      <w:proofErr w:type="gramEnd"/>
      <w:r w:rsidRPr="000B6C0D">
        <w:t xml:space="preserve">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proofErr w:type="gramStart"/>
      <w:r w:rsidRPr="000B6C0D">
        <w:t>Where;</w:t>
      </w:r>
      <w:proofErr w:type="gramEnd"/>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proofErr w:type="gramStart"/>
      <w:r w:rsidRPr="000B6C0D">
        <w:t>Where;</w:t>
      </w:r>
      <w:proofErr w:type="gramEnd"/>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241" w:name="_Toc32201078"/>
      <w:bookmarkStart w:id="242" w:name="_Toc49661111"/>
      <w:bookmarkStart w:id="243" w:name="_Toc274049683"/>
      <w:r>
        <w:t>Deriving the Final</w:t>
      </w:r>
      <w:r w:rsidRPr="00E75EE9">
        <w:rPr>
          <w:color w:val="auto"/>
        </w:rPr>
        <w:t xml:space="preserve"> </w:t>
      </w:r>
      <w:r w:rsidRPr="00E75EE9">
        <w:t>Local £/kW Tariff and the Wider</w:t>
      </w:r>
      <w:r>
        <w:t xml:space="preserve"> £/kW Tariff</w:t>
      </w:r>
      <w:bookmarkEnd w:id="241"/>
      <w:bookmarkEnd w:id="242"/>
      <w:bookmarkEnd w:id="243"/>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244" w:name="_Toc49661112"/>
    </w:p>
    <w:p w14:paraId="00EBE464" w14:textId="77777777" w:rsidR="006661FE" w:rsidRPr="00543982" w:rsidRDefault="006661FE" w:rsidP="006661FE">
      <w:pPr>
        <w:pStyle w:val="Heading3"/>
        <w:ind w:firstLine="709"/>
        <w:jc w:val="both"/>
        <w:rPr>
          <w:rFonts w:ascii="Arial (W1)" w:hAnsi="Arial (W1)"/>
        </w:rPr>
      </w:pPr>
      <w:bookmarkStart w:id="245" w:name="_Toc274049684"/>
      <w:r w:rsidRPr="00543982">
        <w:rPr>
          <w:rFonts w:ascii="Arial" w:hAnsi="Arial" w:cs="Arial"/>
          <w:b/>
        </w:rPr>
        <w:t>The Expansion Constant</w:t>
      </w:r>
      <w:bookmarkEnd w:id="244"/>
      <w:bookmarkEnd w:id="245"/>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xml:space="preserve">, </w:t>
      </w:r>
      <w:proofErr w:type="gramStart"/>
      <w:r w:rsidRPr="00824A12">
        <w:rPr>
          <w:rFonts w:cs="Arial"/>
          <w:szCs w:val="22"/>
        </w:rPr>
        <w:t>and also</w:t>
      </w:r>
      <w:proofErr w:type="gramEnd"/>
      <w:r w:rsidRPr="00824A12">
        <w:rPr>
          <w:rFonts w:cs="Arial"/>
          <w:szCs w:val="22"/>
        </w:rPr>
        <w:t xml:space="preserve">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w:t>
      </w:r>
      <w:proofErr w:type="gramStart"/>
      <w:r w:rsidRPr="03871E98">
        <w:rPr>
          <w:rFonts w:cs="Arial"/>
        </w:rPr>
        <w:t>a number of</w:t>
      </w:r>
      <w:proofErr w:type="gramEnd"/>
      <w:r w:rsidRPr="03871E98">
        <w:rPr>
          <w:rFonts w:cs="Arial"/>
        </w:rPr>
        <w:t xml:space="preserve">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however it is considered as commercially sensitive and is therefore treated as confidential. The calculation of the expansion constant also relies on a significant amount of transmission asset information, much of which is provided in </w:t>
      </w:r>
      <w:proofErr w:type="gramStart"/>
      <w:r w:rsidRPr="03871E98">
        <w:rPr>
          <w:rFonts w:cs="Arial"/>
        </w:rPr>
        <w:t xml:space="preserve">the </w:t>
      </w:r>
      <w:r w:rsidR="04B85E7F">
        <w:t xml:space="preserve"> </w:t>
      </w:r>
      <w:r w:rsidR="04B85E7F" w:rsidRPr="009919C1">
        <w:rPr>
          <w:b/>
          <w:bCs/>
        </w:rPr>
        <w:t>Electricity</w:t>
      </w:r>
      <w:proofErr w:type="gramEnd"/>
      <w:r w:rsidR="04B85E7F" w:rsidRPr="009919C1">
        <w:rPr>
          <w:b/>
          <w:bCs/>
        </w:rPr>
        <w:t xml:space="preserve">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xml:space="preserve">.  </w:t>
      </w:r>
      <w:proofErr w:type="gramStart"/>
      <w:r w:rsidRPr="00824A12">
        <w:rPr>
          <w:rFonts w:cs="Arial"/>
          <w:szCs w:val="22"/>
        </w:rPr>
        <w:t>In order to</w:t>
      </w:r>
      <w:proofErr w:type="gramEnd"/>
      <w:r w:rsidRPr="00824A12">
        <w:rPr>
          <w:rFonts w:cs="Arial"/>
          <w:szCs w:val="22"/>
        </w:rPr>
        <w:t xml:space="preserve">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 xml:space="preserve">expansion constant.  A range of overhead line types is </w:t>
      </w:r>
      <w:proofErr w:type="gramStart"/>
      <w:r w:rsidRPr="007863A7">
        <w:rPr>
          <w:rFonts w:cs="Arial"/>
          <w:szCs w:val="22"/>
        </w:rPr>
        <w:t>used</w:t>
      </w:r>
      <w:proofErr w:type="gramEnd"/>
      <w:r w:rsidRPr="007863A7">
        <w:rPr>
          <w:rFonts w:cs="Arial"/>
          <w:szCs w:val="22"/>
        </w:rPr>
        <w:t xml:space="preserve">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proofErr w:type="gramStart"/>
            <w:r w:rsidRPr="002A4C04">
              <w:rPr>
                <w:rFonts w:ascii="Arial" w:hAnsi="Arial" w:cs="Arial"/>
                <w:b/>
              </w:rPr>
              <w:t>£(</w:t>
            </w:r>
            <w:proofErr w:type="gramEnd"/>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 xml:space="preserve">AC sub-sea cable and HVDC circuit expansion factors are calculated on a </w:t>
      </w:r>
      <w:proofErr w:type="gramStart"/>
      <w:r>
        <w:t>case by case</w:t>
      </w:r>
      <w:proofErr w:type="gramEnd"/>
      <w:r>
        <w:t xml:space="preserv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w:t>
      </w:r>
      <w:proofErr w:type="gramStart"/>
      <w:r w:rsidRPr="00CC223F">
        <w:t>taking into account</w:t>
      </w:r>
      <w:proofErr w:type="gramEnd"/>
      <w:r w:rsidRPr="00CC223F">
        <w:t xml:space="preserve">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246" w:name="_Toc274049685"/>
      <w:bookmarkStart w:id="247"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246"/>
    </w:p>
    <w:p w14:paraId="4FD23F74" w14:textId="77777777" w:rsidR="006661FE" w:rsidRDefault="006661FE" w:rsidP="007D27B2">
      <w:pPr>
        <w:pStyle w:val="1"/>
        <w:numPr>
          <w:ilvl w:val="0"/>
          <w:numId w:val="70"/>
        </w:numPr>
        <w:jc w:val="both"/>
      </w:pPr>
      <w:r>
        <w:t>Offshore expansion factors (£/</w:t>
      </w:r>
      <w:proofErr w:type="spellStart"/>
      <w:r>
        <w:t>MWkm</w:t>
      </w:r>
      <w:proofErr w:type="spellEnd"/>
      <w:r>
        <w:t>)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w:t>
      </w:r>
      <w:proofErr w:type="gramStart"/>
      <w:r w:rsidR="004F04BE" w:rsidRPr="002052BD">
        <w:t>follows;</w:t>
      </w:r>
      <w:proofErr w:type="gramEnd"/>
      <w:r w:rsidR="004F04BE" w:rsidRPr="002052BD">
        <w:t xml:space="preserve">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proofErr w:type="gram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ILF</w:t>
      </w:r>
      <w:r w:rsidRPr="004D2270">
        <w:rPr>
          <w:rFonts w:ascii="Arial (W1)" w:hAnsi="Arial (W1)"/>
          <w:sz w:val="22"/>
          <w:szCs w:val="22"/>
          <w:vertAlign w:val="subscript"/>
        </w:rPr>
        <w:t>B</w:t>
      </w:r>
      <w:proofErr w:type="gramEnd"/>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xml:space="preserve">+ min </w:t>
      </w:r>
      <w:proofErr w:type="gramStart"/>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IBC</w:t>
      </w:r>
      <w:proofErr w:type="spellEnd"/>
      <w:proofErr w:type="gramEnd"/>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C</w:t>
      </w:r>
      <w:proofErr w:type="spellEnd"/>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proofErr w:type="gram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proofErr w:type="gramEnd"/>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proofErr w:type="gramStart"/>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w:t>
      </w:r>
      <w:proofErr w:type="gramEnd"/>
      <w:r w:rsidRPr="004D2270">
        <w:rPr>
          <w:rFonts w:ascii="Arial (W1)" w:hAnsi="Arial (W1)"/>
          <w:sz w:val="22"/>
          <w:szCs w:val="22"/>
        </w:rPr>
        <w:t xml:space="preserve">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proofErr w:type="gramStart"/>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w:t>
      </w:r>
      <w:proofErr w:type="gramEnd"/>
      <w:r w:rsidRPr="00CD2281">
        <w:rPr>
          <w:rFonts w:ascii="Arial (W1)" w:hAnsi="Arial (W1)"/>
          <w:sz w:val="22"/>
          <w:szCs w:val="22"/>
        </w:rPr>
        <w:t xml:space="preserve">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All relevant Users may agree to vary the proportions notified under (</w:t>
      </w:r>
      <w:proofErr w:type="gramStart"/>
      <w:r w:rsidRPr="00CD2281">
        <w:rPr>
          <w:rFonts w:ascii="Arial (W1)" w:hAnsi="Arial (W1)"/>
          <w:sz w:val="22"/>
          <w:szCs w:val="22"/>
        </w:rPr>
        <w:t xml:space="preserve">a) </w:t>
      </w:r>
      <w:r>
        <w:rPr>
          <w:rFonts w:ascii="Arial (W1)" w:hAnsi="Arial (W1)"/>
          <w:sz w:val="22"/>
          <w:szCs w:val="22"/>
        </w:rPr>
        <w:t xml:space="preserve">  </w:t>
      </w:r>
      <w:proofErr w:type="gramEnd"/>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69CA44BE" w14:textId="01B404E1"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w:t>
      </w:r>
      <w:r w:rsidR="00A13011">
        <w:rPr>
          <w:rFonts w:ascii="Arial (W1)" w:hAnsi="Arial (W1)"/>
          <w:sz w:val="22"/>
          <w:szCs w:val="22"/>
        </w:rPr>
        <w:t xml:space="preserve">London </w:t>
      </w:r>
      <w:r w:rsidR="002E5BC1">
        <w:rPr>
          <w:rFonts w:ascii="Arial (W1)" w:hAnsi="Arial (W1)"/>
          <w:sz w:val="22"/>
          <w:szCs w:val="22"/>
        </w:rPr>
        <w:t xml:space="preserve">Court of </w:t>
      </w:r>
      <w:r w:rsidR="005026DC">
        <w:rPr>
          <w:rFonts w:ascii="Arial (W1)" w:hAnsi="Arial (W1)"/>
          <w:sz w:val="22"/>
          <w:szCs w:val="22"/>
        </w:rPr>
        <w:t xml:space="preserve">International </w:t>
      </w:r>
      <w:r w:rsidRPr="00CD2281">
        <w:rPr>
          <w:rFonts w:ascii="Arial (W1)" w:hAnsi="Arial (W1)"/>
          <w:sz w:val="22"/>
          <w:szCs w:val="22"/>
        </w:rPr>
        <w:t xml:space="preserve">Arbitration’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248" w:name="_Toc274049686"/>
      <w:r w:rsidRPr="00543982">
        <w:rPr>
          <w:rFonts w:ascii="Arial" w:hAnsi="Arial" w:cs="Arial"/>
          <w:b/>
        </w:rPr>
        <w:t>The Locational Onshore Security Factor</w:t>
      </w:r>
      <w:bookmarkEnd w:id="247"/>
      <w:bookmarkEnd w:id="248"/>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w:t>
      </w:r>
      <w:proofErr w:type="gramStart"/>
      <w:r>
        <w:t>taking into account</w:t>
      </w:r>
      <w:proofErr w:type="gramEnd"/>
      <w:r>
        <w:t xml:space="preserve">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w:t>
      </w:r>
      <w:proofErr w:type="gramStart"/>
      <w:r w:rsidR="006661FE">
        <w:t>a number of</w:t>
      </w:r>
      <w:proofErr w:type="gramEnd"/>
      <w:r w:rsidR="006661FE">
        <w:t xml:space="preserve">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249" w:name="_Hlt506963614"/>
      <w:bookmarkEnd w:id="249"/>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250"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250"/>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t>CRevOFTO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251" w:name="_Toc49661114"/>
      <w:bookmarkStart w:id="252" w:name="_Toc274049687"/>
      <w:r w:rsidRPr="00887323">
        <w:rPr>
          <w:rFonts w:ascii="Arial" w:hAnsi="Arial" w:cs="Arial"/>
          <w:b/>
        </w:rPr>
        <w:t>Initial Transport Tariff</w:t>
      </w:r>
      <w:bookmarkEnd w:id="251"/>
      <w:bookmarkEnd w:id="252"/>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xml:space="preserve">, </w:t>
      </w:r>
      <w:proofErr w:type="gramStart"/>
      <w:r w:rsidR="0093242F">
        <w:t>Year Round</w:t>
      </w:r>
      <w:proofErr w:type="gramEnd"/>
      <w:r w:rsidR="0093242F">
        <w:t xml:space="preserve"> Not-Shared zonal marginal km (</w:t>
      </w:r>
      <w:proofErr w:type="spellStart"/>
      <w:r w:rsidR="0093242F">
        <w:t>ZMkm</w:t>
      </w:r>
      <w:r w:rsidR="0093242F">
        <w:rPr>
          <w:vertAlign w:val="subscript"/>
        </w:rPr>
        <w:t>YRNS</w:t>
      </w:r>
      <w:proofErr w:type="spellEnd"/>
      <w:r w:rsidR="0093242F">
        <w:t>) and Year Round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proofErr w:type="gramStart"/>
      <w:r>
        <w:t>(</w:t>
      </w:r>
      <w:r w:rsidR="00075548" w:rsidRPr="00075548">
        <w:t xml:space="preserve"> </w:t>
      </w:r>
      <w:proofErr w:type="spellStart"/>
      <w:r w:rsidR="00075548">
        <w:t>ZMkm</w:t>
      </w:r>
      <w:r w:rsidR="00075548" w:rsidRPr="00AC562E">
        <w:rPr>
          <w:vertAlign w:val="subscript"/>
        </w:rPr>
        <w:t>PS</w:t>
      </w:r>
      <w:proofErr w:type="spellEnd"/>
      <w:proofErr w:type="gramEnd"/>
      <w:r w:rsidR="00075548">
        <w:t>) and Year Round zonal marginal km (</w:t>
      </w:r>
      <w:proofErr w:type="spellStart"/>
      <w:r w:rsidR="00075548">
        <w:t>ZMkm</w:t>
      </w:r>
      <w:r w:rsidR="00075548" w:rsidRPr="00AC562E">
        <w:rPr>
          <w:vertAlign w:val="subscript"/>
        </w:rPr>
        <w:t>YR</w:t>
      </w:r>
      <w:proofErr w:type="spellEnd"/>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proofErr w:type="gramStart"/>
            <w:r>
              <w:rPr>
                <w:szCs w:val="22"/>
              </w:rPr>
              <w:t>Non Conventional</w:t>
            </w:r>
            <w:proofErr w:type="spellEnd"/>
            <w:proofErr w:type="gram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04B5D9EE"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w:t>
      </w:r>
      <w:ins w:id="253" w:author="Martin Cahill (NESO)" w:date="2025-04-23T19:11:00Z" w16du:dateUtc="2025-04-23T18:11:00Z">
        <w:r w:rsidR="00B7177B">
          <w:t>P</w:t>
        </w:r>
      </w:ins>
      <w:del w:id="254" w:author="Martin Cahill (NESO)" w:date="2025-04-23T19:11:00Z" w16du:dateUtc="2025-04-23T18:11:00Z">
        <w:r w:rsidDel="00B7177B">
          <w:delText>p</w:delText>
        </w:r>
      </w:del>
      <w:r>
        <w:t xml:space="preserve">ower </w:t>
      </w:r>
      <w:ins w:id="255" w:author="Martin Cahill (NESO)" w:date="2025-04-23T19:11:00Z" w16du:dateUtc="2025-04-23T18:11:00Z">
        <w:r w:rsidR="00B7177B">
          <w:t>S</w:t>
        </w:r>
      </w:ins>
      <w:del w:id="256" w:author="Martin Cahill (NESO)" w:date="2025-04-23T19:11:00Z" w16du:dateUtc="2025-04-23T18:11:00Z">
        <w:r w:rsidDel="00B7177B">
          <w:delText>s</w:delText>
        </w:r>
      </w:del>
      <w:r>
        <w:t xml:space="preserve">tation TEC (MW); and </w:t>
      </w:r>
    </w:p>
    <w:p w14:paraId="5CAC9227" w14:textId="77777777" w:rsidR="00636937" w:rsidRDefault="00636937" w:rsidP="00636937">
      <w:pPr>
        <w:pStyle w:val="1"/>
        <w:ind w:left="1440"/>
        <w:rPr>
          <w:ins w:id="257" w:author="Martin Cahill (NESO)" w:date="2025-04-23T19:12:00Z" w16du:dateUtc="2025-04-23T18:12:00Z"/>
        </w:rPr>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78870264" w14:textId="77777777" w:rsidR="00B7177B" w:rsidRDefault="00B7177B" w:rsidP="00636937">
      <w:pPr>
        <w:pStyle w:val="1"/>
        <w:ind w:left="1440"/>
        <w:rPr>
          <w:ins w:id="258" w:author="Martin Cahill (NESO)" w:date="2025-04-23T19:12:00Z" w16du:dateUtc="2025-04-23T18:12:00Z"/>
        </w:rPr>
      </w:pPr>
    </w:p>
    <w:p w14:paraId="5396FB5F" w14:textId="51289024" w:rsidR="00B7177B" w:rsidRDefault="00B7177B" w:rsidP="00B7177B">
      <w:pPr>
        <w:pStyle w:val="1"/>
        <w:ind w:left="1440"/>
        <w:rPr>
          <w:ins w:id="259" w:author="Martin Cahill (NESO)" w:date="2025-04-23T19:12:00Z" w16du:dateUtc="2025-04-23T18:12:00Z"/>
        </w:rPr>
      </w:pPr>
      <w:ins w:id="260" w:author="Martin Cahill (NESO)" w:date="2025-04-23T19:12:00Z" w16du:dateUtc="2025-04-23T18:12:00Z">
        <w:r>
          <w:t xml:space="preserve">A single technology </w:t>
        </w:r>
        <w:r w:rsidRPr="00F231B2">
          <w:rPr>
            <w:b/>
            <w:bCs/>
          </w:rPr>
          <w:t>Power Station</w:t>
        </w:r>
        <w:r>
          <w:t xml:space="preserve"> will use the formula above to calculate the </w:t>
        </w:r>
        <w:r w:rsidRPr="00F231B2">
          <w:rPr>
            <w:b/>
            <w:bCs/>
          </w:rPr>
          <w:t>Power Station</w:t>
        </w:r>
        <w:r>
          <w:t xml:space="preserve"> ALF. For a multi technology </w:t>
        </w:r>
        <w:r w:rsidRPr="00F231B2">
          <w:rPr>
            <w:b/>
            <w:bCs/>
          </w:rPr>
          <w:t>Power Station</w:t>
        </w:r>
        <w:r>
          <w:t xml:space="preserve"> (as 14.15.7), where appropriate metering arrangements are in place, an ALF will be calculated for each </w:t>
        </w:r>
      </w:ins>
      <w:del w:id="261" w:author="Martin Cahill (NESO)" w:date="2025-04-25T15:40:00Z" w16du:dateUtc="2025-04-25T14:40:00Z">
        <w:r w:rsidRPr="00357F71" w:rsidDel="00357F71">
          <w:rPr>
            <w:highlight w:val="lightGray"/>
            <w:rPrChange w:id="262" w:author="Martin Cahill (NESO)" w:date="2025-04-25T15:41:00Z" w16du:dateUtc="2025-04-25T14:41:00Z">
              <w:rPr/>
            </w:rPrChange>
          </w:rPr>
          <w:delText>technology type</w:delText>
        </w:r>
      </w:del>
      <w:ins w:id="263" w:author="Martin Cahill (NESO)" w:date="2025-04-25T15:40:00Z" w16du:dateUtc="2025-04-25T14:40:00Z">
        <w:r w:rsidR="00357F71" w:rsidRPr="00357F71">
          <w:rPr>
            <w:b/>
            <w:bCs/>
            <w:highlight w:val="lightGray"/>
            <w:rPrChange w:id="264" w:author="Martin Cahill (NESO)" w:date="2025-04-25T15:41:00Z" w16du:dateUtc="2025-04-25T14:41:00Z">
              <w:rPr/>
            </w:rPrChange>
          </w:rPr>
          <w:t>BM Unit</w:t>
        </w:r>
      </w:ins>
      <w:ins w:id="265" w:author="Martin Cahill (NESO)" w:date="2025-04-23T19:12:00Z" w16du:dateUtc="2025-04-23T18:12:00Z">
        <w:r>
          <w:t xml:space="preserve">. Note that the sum of </w:t>
        </w:r>
        <w:proofErr w:type="spellStart"/>
        <w:r>
          <w:t>GMWh</w:t>
        </w:r>
        <w:proofErr w:type="spellEnd"/>
        <w:r>
          <w:t xml:space="preserve"> for a multi technology </w:t>
        </w:r>
        <w:r w:rsidRPr="00F231B2">
          <w:rPr>
            <w:b/>
            <w:bCs/>
          </w:rPr>
          <w:t>Power Station</w:t>
        </w:r>
        <w:r>
          <w:t xml:space="preserve"> across </w:t>
        </w:r>
      </w:ins>
      <w:del w:id="266" w:author="Martin Cahill (NESO)" w:date="2025-04-25T15:27:00Z" w16du:dateUtc="2025-04-25T14:27:00Z">
        <w:r w:rsidRPr="00487F62" w:rsidDel="00487F62">
          <w:rPr>
            <w:highlight w:val="lightGray"/>
            <w:rPrChange w:id="267" w:author="Martin Cahill (NESO)" w:date="2025-04-25T15:27:00Z" w16du:dateUtc="2025-04-25T14:27:00Z">
              <w:rPr/>
            </w:rPrChange>
          </w:rPr>
          <w:delText>all technology types</w:delText>
        </w:r>
      </w:del>
      <w:ins w:id="268" w:author="Martin Cahill (NESO)" w:date="2025-04-25T15:27:00Z" w16du:dateUtc="2025-04-25T14:27:00Z">
        <w:r w:rsidR="00487F62" w:rsidRPr="00487F62">
          <w:rPr>
            <w:highlight w:val="lightGray"/>
            <w:rPrChange w:id="269" w:author="Martin Cahill (NESO)" w:date="2025-04-25T15:27:00Z" w16du:dateUtc="2025-04-25T14:27:00Z">
              <w:rPr/>
            </w:rPrChange>
          </w:rPr>
          <w:t xml:space="preserve">each </w:t>
        </w:r>
        <w:r w:rsidR="00487F62" w:rsidRPr="00487F62">
          <w:rPr>
            <w:b/>
            <w:bCs/>
            <w:highlight w:val="lightGray"/>
            <w:rPrChange w:id="270" w:author="Martin Cahill (NESO)" w:date="2025-04-25T15:27:00Z" w16du:dateUtc="2025-04-25T14:27:00Z">
              <w:rPr/>
            </w:rPrChange>
          </w:rPr>
          <w:t>BM Unit</w:t>
        </w:r>
      </w:ins>
      <w:ins w:id="271" w:author="Martin Cahill (NESO)" w:date="2025-04-23T19:12:00Z" w16du:dateUtc="2025-04-23T18:12:00Z">
        <w:r>
          <w:t xml:space="preserve"> </w:t>
        </w:r>
      </w:ins>
      <w:del w:id="272" w:author="Martin Cahill (NESO)" w:date="2025-04-25T15:26:00Z" w16du:dateUtc="2025-04-25T14:26:00Z">
        <w:r w:rsidRPr="00487F62" w:rsidDel="00487F62">
          <w:rPr>
            <w:highlight w:val="lightGray"/>
            <w:rPrChange w:id="273" w:author="Martin Cahill (NESO)" w:date="2025-04-25T15:26:00Z" w16du:dateUtc="2025-04-25T14:26:00Z">
              <w:rPr/>
            </w:rPrChange>
          </w:rPr>
          <w:delText>will</w:delText>
        </w:r>
      </w:del>
      <w:ins w:id="274" w:author="Martin Cahill (NESO)" w:date="2025-04-25T15:26:00Z" w16du:dateUtc="2025-04-25T14:26:00Z">
        <w:r w:rsidR="00487F62" w:rsidRPr="00487F62">
          <w:rPr>
            <w:highlight w:val="lightGray"/>
            <w:rPrChange w:id="275" w:author="Martin Cahill (NESO)" w:date="2025-04-25T15:26:00Z" w16du:dateUtc="2025-04-25T14:26:00Z">
              <w:rPr/>
            </w:rPrChange>
          </w:rPr>
          <w:t>may not</w:t>
        </w:r>
        <w:r w:rsidR="00487F62">
          <w:t xml:space="preserve"> </w:t>
        </w:r>
      </w:ins>
      <w:ins w:id="276" w:author="Martin Cahill (NESO)" w:date="2025-04-23T19:12:00Z" w16du:dateUtc="2025-04-23T18:12:00Z">
        <w:r>
          <w:t xml:space="preserve">equal the total </w:t>
        </w:r>
        <w:proofErr w:type="spellStart"/>
        <w:r>
          <w:t>GMWh</w:t>
        </w:r>
        <w:proofErr w:type="spellEnd"/>
        <w:r>
          <w:t xml:space="preserve"> for the </w:t>
        </w:r>
        <w:r w:rsidRPr="00F231B2">
          <w:rPr>
            <w:b/>
            <w:bCs/>
          </w:rPr>
          <w:t xml:space="preserve">Power </w:t>
        </w:r>
        <w:commentRangeStart w:id="277"/>
        <w:r w:rsidRPr="00F231B2">
          <w:rPr>
            <w:b/>
            <w:bCs/>
          </w:rPr>
          <w:t>Station</w:t>
        </w:r>
      </w:ins>
      <w:commentRangeEnd w:id="277"/>
      <w:ins w:id="278" w:author="Martin Cahill (NESO)" w:date="2025-04-25T15:39:00Z" w16du:dateUtc="2025-04-25T14:39:00Z">
        <w:r w:rsidR="00B67E4E">
          <w:rPr>
            <w:rStyle w:val="CommentReference"/>
            <w:rFonts w:ascii="Arial" w:hAnsi="Arial"/>
          </w:rPr>
          <w:commentReference w:id="277"/>
        </w:r>
      </w:ins>
      <w:ins w:id="279" w:author="Martin Cahill (NESO)" w:date="2025-04-25T15:29:00Z" w16du:dateUtc="2025-04-25T14:29:00Z">
        <w:r w:rsidR="003F0696">
          <w:rPr>
            <w:b/>
            <w:bCs/>
          </w:rPr>
          <w:t>.</w:t>
        </w:r>
      </w:ins>
    </w:p>
    <w:p w14:paraId="623658E8" w14:textId="77777777" w:rsidR="00B7177B" w:rsidRDefault="00B7177B" w:rsidP="00B7177B">
      <w:pPr>
        <w:pStyle w:val="1"/>
        <w:ind w:left="1440"/>
        <w:rPr>
          <w:ins w:id="280" w:author="Martin Cahill (NESO)" w:date="2025-04-23T19:12:00Z" w16du:dateUtc="2025-04-23T18:12:00Z"/>
        </w:rPr>
      </w:pPr>
    </w:p>
    <w:p w14:paraId="59FD9D9D" w14:textId="70D1A3D0" w:rsidR="00B7177B" w:rsidRPr="00FB77BA" w:rsidDel="00FB77BA" w:rsidRDefault="00000000" w:rsidP="00B7177B">
      <w:pPr>
        <w:pStyle w:val="1"/>
        <w:ind w:left="1440"/>
        <w:rPr>
          <w:del w:id="281" w:author="Martin Cahill (NESO)" w:date="2025-04-24T08:54:00Z" w16du:dateUtc="2025-04-24T07:54:00Z"/>
        </w:rPr>
      </w:pPr>
      <m:oMathPara>
        <m:oMath>
          <m:sSub>
            <m:sSubPr>
              <m:ctrlPr>
                <w:del w:id="282" w:author="Martin Cahill (NESO)" w:date="2025-04-24T08:54:00Z" w16du:dateUtc="2025-04-24T07:54:00Z">
                  <w:rPr>
                    <w:rFonts w:ascii="Cambria Math" w:hAnsi="Cambria Math"/>
                    <w:i/>
                    <w:highlight w:val="lightGray"/>
                  </w:rPr>
                </w:del>
              </m:ctrlPr>
            </m:sSubPr>
            <m:e>
              <m:r>
                <w:del w:id="283" w:author="Martin Cahill (NESO)" w:date="2025-04-24T08:54:00Z" w16du:dateUtc="2025-04-24T07:54:00Z">
                  <w:rPr>
                    <w:rFonts w:ascii="Cambria Math" w:hAnsi="Cambria Math"/>
                    <w:highlight w:val="lightGray"/>
                    <w:rPrChange w:id="284" w:author="Martin Cahill (NESO)" w:date="2025-04-25T15:47:00Z" w16du:dateUtc="2025-04-25T14:47:00Z">
                      <w:rPr>
                        <w:rFonts w:ascii="Cambria Math" w:hAnsi="Cambria Math"/>
                      </w:rPr>
                    </w:rPrChange>
                  </w:rPr>
                  <m:t>ALF</m:t>
                </w:del>
              </m:r>
            </m:e>
            <m:sub>
              <m:r>
                <w:del w:id="285" w:author="Martin Cahill (NESO)" w:date="2025-04-24T08:54:00Z" w16du:dateUtc="2025-04-24T07:54:00Z">
                  <w:rPr>
                    <w:rFonts w:ascii="Cambria Math" w:hAnsi="Cambria Math"/>
                    <w:highlight w:val="lightGray"/>
                    <w:rPrChange w:id="286" w:author="Martin Cahill (NESO)" w:date="2025-04-25T15:47:00Z" w16du:dateUtc="2025-04-25T14:47:00Z">
                      <w:rPr>
                        <w:rFonts w:ascii="Cambria Math" w:hAnsi="Cambria Math"/>
                      </w:rPr>
                    </w:rPrChange>
                  </w:rPr>
                  <m:t>A</m:t>
                </w:del>
              </m:r>
            </m:sub>
          </m:sSub>
          <m:r>
            <w:del w:id="287" w:author="Martin Cahill (NESO)" w:date="2025-04-24T08:54:00Z" w16du:dateUtc="2025-04-24T07:54:00Z">
              <w:rPr>
                <w:rFonts w:ascii="Cambria Math" w:hAnsi="Cambria Math"/>
                <w:highlight w:val="lightGray"/>
                <w:rPrChange w:id="288" w:author="Martin Cahill (NESO)" w:date="2025-04-25T15:47:00Z" w16du:dateUtc="2025-04-25T14:47:00Z">
                  <w:rPr>
                    <w:rFonts w:ascii="Cambria Math" w:hAnsi="Cambria Math"/>
                  </w:rPr>
                </w:rPrChange>
              </w:rPr>
              <m:t>=</m:t>
            </w:del>
          </m:r>
          <m:f>
            <m:fPr>
              <m:ctrlPr>
                <w:del w:id="289" w:author="Martin Cahill (NESO)" w:date="2025-04-24T08:54:00Z" w16du:dateUtc="2025-04-24T07:54:00Z">
                  <w:rPr>
                    <w:rFonts w:ascii="Cambria Math" w:hAnsi="Cambria Math"/>
                    <w:i/>
                    <w:highlight w:val="lightGray"/>
                  </w:rPr>
                </w:del>
              </m:ctrlPr>
            </m:fPr>
            <m:num>
              <m:nary>
                <m:naryPr>
                  <m:chr m:val="∑"/>
                  <m:limLoc m:val="undOvr"/>
                  <m:ctrlPr>
                    <w:del w:id="290" w:author="Martin Cahill (NESO)" w:date="2025-04-24T08:54:00Z" w16du:dateUtc="2025-04-24T07:54:00Z">
                      <w:rPr>
                        <w:rFonts w:ascii="Cambria Math" w:hAnsi="Cambria Math"/>
                        <w:i/>
                        <w:highlight w:val="lightGray"/>
                      </w:rPr>
                    </w:del>
                  </m:ctrlPr>
                </m:naryPr>
                <m:sub>
                  <m:r>
                    <w:del w:id="291" w:author="Martin Cahill (NESO)" w:date="2025-04-24T08:54:00Z" w16du:dateUtc="2025-04-24T07:54:00Z">
                      <w:rPr>
                        <w:rFonts w:ascii="Cambria Math" w:hAnsi="Cambria Math"/>
                        <w:highlight w:val="lightGray"/>
                        <w:rPrChange w:id="292" w:author="Martin Cahill (NESO)" w:date="2025-04-25T15:47:00Z" w16du:dateUtc="2025-04-25T14:47:00Z">
                          <w:rPr>
                            <w:rFonts w:ascii="Cambria Math" w:hAnsi="Cambria Math"/>
                          </w:rPr>
                        </w:rPrChange>
                      </w:rPr>
                      <m:t>p=1</m:t>
                    </w:del>
                  </m:r>
                </m:sub>
                <m:sup>
                  <m:r>
                    <w:del w:id="293" w:author="Martin Cahill (NESO)" w:date="2025-04-24T08:54:00Z" w16du:dateUtc="2025-04-24T07:54:00Z">
                      <w:rPr>
                        <w:rFonts w:ascii="Cambria Math" w:hAnsi="Cambria Math"/>
                        <w:highlight w:val="lightGray"/>
                        <w:rPrChange w:id="294" w:author="Martin Cahill (NESO)" w:date="2025-04-25T15:47:00Z" w16du:dateUtc="2025-04-25T14:47:00Z">
                          <w:rPr>
                            <w:rFonts w:ascii="Cambria Math" w:hAnsi="Cambria Math"/>
                          </w:rPr>
                        </w:rPrChange>
                      </w:rPr>
                      <m:t>17520</m:t>
                    </w:del>
                  </m:r>
                </m:sup>
                <m:e>
                  <m:r>
                    <w:del w:id="295" w:author="Martin Cahill (NESO)" w:date="2025-04-24T08:54:00Z" w16du:dateUtc="2025-04-24T07:54:00Z">
                      <w:rPr>
                        <w:rFonts w:ascii="Cambria Math" w:hAnsi="Cambria Math"/>
                        <w:highlight w:val="lightGray"/>
                        <w:rPrChange w:id="296" w:author="Martin Cahill (NESO)" w:date="2025-04-25T15:47:00Z" w16du:dateUtc="2025-04-25T14:47:00Z">
                          <w:rPr>
                            <w:rFonts w:ascii="Cambria Math" w:hAnsi="Cambria Math"/>
                          </w:rPr>
                        </w:rPrChange>
                      </w:rPr>
                      <m:t>GMWhAp</m:t>
                    </w:del>
                  </m:r>
                </m:e>
              </m:nary>
            </m:num>
            <m:den>
              <m:r>
                <w:del w:id="297" w:author="Martin Cahill (NESO)" w:date="2025-04-24T08:54:00Z" w16du:dateUtc="2025-04-24T07:54:00Z">
                  <w:rPr>
                    <w:rFonts w:ascii="Cambria Math" w:hAnsi="Cambria Math"/>
                    <w:highlight w:val="lightGray"/>
                    <w:rPrChange w:id="298" w:author="Martin Cahill (NESO)" w:date="2025-04-25T15:47:00Z" w16du:dateUtc="2025-04-25T14:47:00Z">
                      <w:rPr>
                        <w:rFonts w:ascii="Cambria Math" w:hAnsi="Cambria Math"/>
                      </w:rPr>
                    </w:rPrChange>
                  </w:rPr>
                  <m:t>8760 ×MTPSTE</m:t>
                </w:del>
              </m:r>
              <m:sSub>
                <m:sSubPr>
                  <m:ctrlPr>
                    <w:del w:id="299" w:author="Martin Cahill (NESO)" w:date="2025-04-24T08:54:00Z" w16du:dateUtc="2025-04-24T07:54:00Z">
                      <w:rPr>
                        <w:rFonts w:ascii="Cambria Math" w:hAnsi="Cambria Math"/>
                        <w:i/>
                        <w:highlight w:val="lightGray"/>
                      </w:rPr>
                    </w:del>
                  </m:ctrlPr>
                </m:sSubPr>
                <m:e>
                  <m:r>
                    <w:del w:id="300" w:author="Martin Cahill (NESO)" w:date="2025-04-24T08:54:00Z" w16du:dateUtc="2025-04-24T07:54:00Z">
                      <w:rPr>
                        <w:rFonts w:ascii="Cambria Math" w:hAnsi="Cambria Math"/>
                        <w:highlight w:val="lightGray"/>
                        <w:rPrChange w:id="301" w:author="Martin Cahill (NESO)" w:date="2025-04-25T15:47:00Z" w16du:dateUtc="2025-04-25T14:47:00Z">
                          <w:rPr>
                            <w:rFonts w:ascii="Cambria Math" w:hAnsi="Cambria Math"/>
                          </w:rPr>
                        </w:rPrChange>
                      </w:rPr>
                      <m:t>C</m:t>
                    </w:del>
                  </m:r>
                </m:e>
                <m:sub>
                  <m:r>
                    <w:del w:id="302" w:author="Martin Cahill (NESO)" w:date="2025-04-24T08:54:00Z" w16du:dateUtc="2025-04-24T07:54:00Z">
                      <w:rPr>
                        <w:rFonts w:ascii="Cambria Math" w:hAnsi="Cambria Math"/>
                        <w:highlight w:val="lightGray"/>
                        <w:rPrChange w:id="303" w:author="Martin Cahill (NESO)" w:date="2025-04-25T15:47:00Z" w16du:dateUtc="2025-04-25T14:47:00Z">
                          <w:rPr>
                            <w:rFonts w:ascii="Cambria Math" w:hAnsi="Cambria Math"/>
                          </w:rPr>
                        </w:rPrChange>
                      </w:rPr>
                      <m:t>A</m:t>
                    </w:del>
                  </m:r>
                </m:sub>
              </m:sSub>
            </m:den>
          </m:f>
        </m:oMath>
      </m:oMathPara>
    </w:p>
    <w:p w14:paraId="2B6654C2" w14:textId="77777777" w:rsidR="00FB77BA" w:rsidRPr="00FB77BA" w:rsidRDefault="00FB77BA" w:rsidP="00B7177B">
      <w:pPr>
        <w:pStyle w:val="1"/>
        <w:ind w:left="1440"/>
        <w:rPr>
          <w:ins w:id="304" w:author="Martin Cahill (NESO)" w:date="2025-04-24T08:54:00Z" w16du:dateUtc="2025-04-24T07:54:00Z"/>
        </w:rPr>
      </w:pPr>
    </w:p>
    <w:commentRangeStart w:id="305"/>
    <w:p w14:paraId="0FB02CB8" w14:textId="41451698" w:rsidR="00FB77BA" w:rsidRDefault="00000000" w:rsidP="00FB77BA">
      <w:pPr>
        <w:pStyle w:val="1"/>
        <w:ind w:left="1440"/>
        <w:rPr>
          <w:ins w:id="306" w:author="Martin Cahill (NESO)" w:date="2025-04-24T08:53:00Z" w16du:dateUtc="2025-04-24T07:53:00Z"/>
        </w:rPr>
      </w:pPr>
      <m:oMathPara>
        <m:oMath>
          <m:sSub>
            <m:sSubPr>
              <m:ctrlPr>
                <w:ins w:id="307" w:author="Martin Cahill (NESO)" w:date="2025-04-24T08:53:00Z" w16du:dateUtc="2025-04-24T07:53:00Z">
                  <w:rPr>
                    <w:rFonts w:ascii="Cambria Math" w:hAnsi="Cambria Math"/>
                    <w:i/>
                    <w:highlight w:val="lightGray"/>
                  </w:rPr>
                </w:ins>
              </m:ctrlPr>
            </m:sSubPr>
            <m:e>
              <m:r>
                <w:ins w:id="308" w:author="Martin Cahill (NESO)" w:date="2025-04-24T08:53:00Z" w16du:dateUtc="2025-04-24T07:53:00Z">
                  <w:rPr>
                    <w:rFonts w:ascii="Cambria Math" w:hAnsi="Cambria Math"/>
                    <w:highlight w:val="lightGray"/>
                    <w:rPrChange w:id="309" w:author="Martin Cahill (NESO)" w:date="2025-04-24T08:54:00Z" w16du:dateUtc="2025-04-24T07:54:00Z">
                      <w:rPr>
                        <w:rFonts w:ascii="Cambria Math" w:hAnsi="Cambria Math"/>
                      </w:rPr>
                    </w:rPrChange>
                  </w:rPr>
                  <m:t>ALF</m:t>
                </w:ins>
              </m:r>
            </m:e>
            <m:sub>
              <m:r>
                <w:ins w:id="310" w:author="Martin Cahill (NESO)" w:date="2025-04-24T08:53:00Z" w16du:dateUtc="2025-04-24T07:53:00Z">
                  <w:rPr>
                    <w:rFonts w:ascii="Cambria Math" w:hAnsi="Cambria Math"/>
                    <w:highlight w:val="lightGray"/>
                    <w:rPrChange w:id="311" w:author="Martin Cahill (NESO)" w:date="2025-04-24T08:54:00Z" w16du:dateUtc="2025-04-24T07:54:00Z">
                      <w:rPr>
                        <w:rFonts w:ascii="Cambria Math" w:hAnsi="Cambria Math"/>
                      </w:rPr>
                    </w:rPrChange>
                  </w:rPr>
                  <m:t>BMU</m:t>
                </w:ins>
              </m:r>
            </m:sub>
          </m:sSub>
          <m:r>
            <w:ins w:id="312" w:author="Martin Cahill (NESO)" w:date="2025-04-24T08:53:00Z" w16du:dateUtc="2025-04-24T07:53:00Z">
              <w:rPr>
                <w:rFonts w:ascii="Cambria Math" w:hAnsi="Cambria Math"/>
                <w:highlight w:val="lightGray"/>
                <w:rPrChange w:id="313" w:author="Martin Cahill (NESO)" w:date="2025-04-24T08:54:00Z" w16du:dateUtc="2025-04-24T07:54:00Z">
                  <w:rPr>
                    <w:rFonts w:ascii="Cambria Math" w:hAnsi="Cambria Math"/>
                  </w:rPr>
                </w:rPrChange>
              </w:rPr>
              <m:t>=</m:t>
            </w:ins>
          </m:r>
          <m:f>
            <m:fPr>
              <m:ctrlPr>
                <w:ins w:id="314" w:author="Martin Cahill (NESO)" w:date="2025-04-24T08:53:00Z" w16du:dateUtc="2025-04-24T07:53:00Z">
                  <w:rPr>
                    <w:rFonts w:ascii="Cambria Math" w:hAnsi="Cambria Math"/>
                    <w:i/>
                    <w:highlight w:val="lightGray"/>
                  </w:rPr>
                </w:ins>
              </m:ctrlPr>
            </m:fPr>
            <m:num>
              <m:nary>
                <m:naryPr>
                  <m:chr m:val="∑"/>
                  <m:limLoc m:val="undOvr"/>
                  <m:ctrlPr>
                    <w:ins w:id="315" w:author="Martin Cahill (NESO)" w:date="2025-04-24T08:53:00Z" w16du:dateUtc="2025-04-24T07:53:00Z">
                      <w:rPr>
                        <w:rFonts w:ascii="Cambria Math" w:hAnsi="Cambria Math"/>
                        <w:i/>
                        <w:highlight w:val="lightGray"/>
                      </w:rPr>
                    </w:ins>
                  </m:ctrlPr>
                </m:naryPr>
                <m:sub>
                  <m:r>
                    <w:ins w:id="316" w:author="Martin Cahill (NESO)" w:date="2025-04-24T08:53:00Z" w16du:dateUtc="2025-04-24T07:53:00Z">
                      <w:rPr>
                        <w:rFonts w:ascii="Cambria Math" w:hAnsi="Cambria Math"/>
                        <w:highlight w:val="lightGray"/>
                        <w:rPrChange w:id="317" w:author="Martin Cahill (NESO)" w:date="2025-04-24T08:54:00Z" w16du:dateUtc="2025-04-24T07:54:00Z">
                          <w:rPr>
                            <w:rFonts w:ascii="Cambria Math" w:hAnsi="Cambria Math"/>
                          </w:rPr>
                        </w:rPrChange>
                      </w:rPr>
                      <m:t>p=1</m:t>
                    </w:ins>
                  </m:r>
                </m:sub>
                <m:sup>
                  <m:r>
                    <w:ins w:id="318" w:author="Martin Cahill (NESO)" w:date="2025-04-24T08:53:00Z" w16du:dateUtc="2025-04-24T07:53:00Z">
                      <w:rPr>
                        <w:rFonts w:ascii="Cambria Math" w:hAnsi="Cambria Math"/>
                        <w:highlight w:val="lightGray"/>
                        <w:rPrChange w:id="319" w:author="Martin Cahill (NESO)" w:date="2025-04-24T08:54:00Z" w16du:dateUtc="2025-04-24T07:54:00Z">
                          <w:rPr>
                            <w:rFonts w:ascii="Cambria Math" w:hAnsi="Cambria Math"/>
                          </w:rPr>
                        </w:rPrChange>
                      </w:rPr>
                      <m:t>17520</m:t>
                    </w:ins>
                  </m:r>
                </m:sup>
                <m:e>
                  <m:sSub>
                    <m:sSubPr>
                      <m:ctrlPr>
                        <w:ins w:id="320" w:author="Martin Cahill (NESO)" w:date="2025-04-24T08:53:00Z" w16du:dateUtc="2025-04-24T07:53:00Z">
                          <w:rPr>
                            <w:rFonts w:ascii="Cambria Math" w:hAnsi="Cambria Math"/>
                            <w:i/>
                            <w:highlight w:val="lightGray"/>
                          </w:rPr>
                        </w:ins>
                      </m:ctrlPr>
                    </m:sSubPr>
                    <m:e>
                      <m:r>
                        <w:ins w:id="321" w:author="Martin Cahill (NESO)" w:date="2025-04-24T08:53:00Z" w16du:dateUtc="2025-04-24T07:53:00Z">
                          <w:rPr>
                            <w:rFonts w:ascii="Cambria Math" w:hAnsi="Cambria Math"/>
                            <w:highlight w:val="lightGray"/>
                            <w:rPrChange w:id="322" w:author="Martin Cahill (NESO)" w:date="2025-04-24T08:54:00Z" w16du:dateUtc="2025-04-24T07:54:00Z">
                              <w:rPr>
                                <w:rFonts w:ascii="Cambria Math" w:hAnsi="Cambria Math"/>
                              </w:rPr>
                            </w:rPrChange>
                          </w:rPr>
                          <m:t>GMWh</m:t>
                        </w:ins>
                      </m:r>
                    </m:e>
                    <m:sub>
                      <m:r>
                        <w:ins w:id="323" w:author="Martin Cahill (NESO)" w:date="2025-04-24T08:53:00Z" w16du:dateUtc="2025-04-24T07:53:00Z">
                          <w:rPr>
                            <w:rFonts w:ascii="Cambria Math" w:hAnsi="Cambria Math"/>
                            <w:highlight w:val="lightGray"/>
                            <w:rPrChange w:id="324" w:author="Martin Cahill (NESO)" w:date="2025-04-24T08:54:00Z" w16du:dateUtc="2025-04-24T07:54:00Z">
                              <w:rPr>
                                <w:rFonts w:ascii="Cambria Math" w:hAnsi="Cambria Math"/>
                              </w:rPr>
                            </w:rPrChange>
                          </w:rPr>
                          <m:t>pBMU</m:t>
                        </w:ins>
                      </m:r>
                    </m:sub>
                  </m:sSub>
                </m:e>
              </m:nary>
            </m:num>
            <m:den>
              <m:nary>
                <m:naryPr>
                  <m:chr m:val="∑"/>
                  <m:limLoc m:val="undOvr"/>
                  <m:ctrlPr>
                    <w:ins w:id="325" w:author="Martin Cahill (NESO)" w:date="2025-04-24T08:53:00Z" w16du:dateUtc="2025-04-24T07:53:00Z">
                      <w:rPr>
                        <w:rFonts w:ascii="Cambria Math" w:hAnsi="Cambria Math"/>
                        <w:i/>
                        <w:highlight w:val="lightGray"/>
                      </w:rPr>
                    </w:ins>
                  </m:ctrlPr>
                </m:naryPr>
                <m:sub>
                  <m:r>
                    <w:ins w:id="326" w:author="Martin Cahill (NESO)" w:date="2025-04-24T08:53:00Z" w16du:dateUtc="2025-04-24T07:53:00Z">
                      <w:rPr>
                        <w:rFonts w:ascii="Cambria Math" w:hAnsi="Cambria Math"/>
                        <w:highlight w:val="lightGray"/>
                        <w:rPrChange w:id="327" w:author="Martin Cahill (NESO)" w:date="2025-04-24T08:54:00Z" w16du:dateUtc="2025-04-24T07:54:00Z">
                          <w:rPr>
                            <w:rFonts w:ascii="Cambria Math" w:hAnsi="Cambria Math"/>
                          </w:rPr>
                        </w:rPrChange>
                      </w:rPr>
                      <m:t>p=1</m:t>
                    </w:ins>
                  </m:r>
                </m:sub>
                <m:sup>
                  <m:r>
                    <w:ins w:id="328" w:author="Martin Cahill (NESO)" w:date="2025-04-24T08:53:00Z" w16du:dateUtc="2025-04-24T07:53:00Z">
                      <w:rPr>
                        <w:rFonts w:ascii="Cambria Math" w:hAnsi="Cambria Math"/>
                        <w:highlight w:val="lightGray"/>
                        <w:rPrChange w:id="329" w:author="Martin Cahill (NESO)" w:date="2025-04-24T08:54:00Z" w16du:dateUtc="2025-04-24T07:54:00Z">
                          <w:rPr>
                            <w:rFonts w:ascii="Cambria Math" w:hAnsi="Cambria Math"/>
                          </w:rPr>
                        </w:rPrChange>
                      </w:rPr>
                      <m:t>17520</m:t>
                    </w:ins>
                  </m:r>
                </m:sup>
                <m:e>
                  <m:sSub>
                    <m:sSubPr>
                      <m:ctrlPr>
                        <w:ins w:id="330" w:author="Martin Cahill (NESO)" w:date="2025-04-24T08:53:00Z" w16du:dateUtc="2025-04-24T07:53:00Z">
                          <w:rPr>
                            <w:rFonts w:ascii="Cambria Math" w:hAnsi="Cambria Math"/>
                            <w:i/>
                            <w:highlight w:val="lightGray"/>
                          </w:rPr>
                        </w:ins>
                      </m:ctrlPr>
                    </m:sSubPr>
                    <m:e>
                      <m:r>
                        <w:ins w:id="331" w:author="Martin Cahill (NESO)" w:date="2025-04-24T08:58:00Z" w16du:dateUtc="2025-04-24T07:58:00Z">
                          <w:rPr>
                            <w:rFonts w:ascii="Cambria Math" w:hAnsi="Cambria Math"/>
                            <w:highlight w:val="lightGray"/>
                          </w:rPr>
                          <m:t>MTEC</m:t>
                        </w:ins>
                      </m:r>
                    </m:e>
                    <m:sub>
                      <m:r>
                        <w:ins w:id="332" w:author="Martin Cahill (NESO)" w:date="2025-04-24T08:53:00Z" w16du:dateUtc="2025-04-24T07:53:00Z">
                          <w:rPr>
                            <w:rFonts w:ascii="Cambria Math" w:hAnsi="Cambria Math"/>
                            <w:highlight w:val="lightGray"/>
                            <w:rPrChange w:id="333" w:author="Martin Cahill (NESO)" w:date="2025-04-24T08:54:00Z" w16du:dateUtc="2025-04-24T07:54:00Z">
                              <w:rPr>
                                <w:rFonts w:ascii="Cambria Math" w:hAnsi="Cambria Math"/>
                              </w:rPr>
                            </w:rPrChange>
                          </w:rPr>
                          <m:t>pBMU</m:t>
                        </w:ins>
                      </m:r>
                    </m:sub>
                  </m:sSub>
                  <m:r>
                    <w:ins w:id="334" w:author="Martin Cahill (NESO)" w:date="2025-04-24T08:53:00Z" w16du:dateUtc="2025-04-24T07:53:00Z">
                      <w:rPr>
                        <w:rFonts w:ascii="Cambria Math" w:hAnsi="Cambria Math"/>
                        <w:highlight w:val="lightGray"/>
                        <w:rPrChange w:id="335" w:author="Martin Cahill (NESO)" w:date="2025-04-24T08:54:00Z" w16du:dateUtc="2025-04-24T07:54:00Z">
                          <w:rPr>
                            <w:rFonts w:ascii="Cambria Math" w:hAnsi="Cambria Math"/>
                          </w:rPr>
                        </w:rPrChange>
                      </w:rPr>
                      <m:t>×0.5</m:t>
                    </w:ins>
                  </m:r>
                </m:e>
              </m:nary>
            </m:den>
          </m:f>
          <w:commentRangeEnd w:id="305"/>
          <m:r>
            <w:ins w:id="336" w:author="Martin Cahill (NESO)" w:date="2025-04-24T09:00:00Z" w16du:dateUtc="2025-04-24T08:00:00Z">
              <m:rPr>
                <m:sty m:val="p"/>
              </m:rPr>
              <w:rPr>
                <w:rStyle w:val="CommentReference"/>
                <w:rFonts w:ascii="Arial" w:hAnsi="Arial"/>
              </w:rPr>
              <w:commentReference w:id="305"/>
            </w:ins>
          </m:r>
        </m:oMath>
      </m:oMathPara>
    </w:p>
    <w:p w14:paraId="2F866BCD" w14:textId="77777777" w:rsidR="00FB77BA" w:rsidRDefault="00FB77BA" w:rsidP="00B7177B">
      <w:pPr>
        <w:pStyle w:val="1"/>
        <w:ind w:left="1440"/>
        <w:rPr>
          <w:ins w:id="337" w:author="Martin Cahill (NESO)" w:date="2025-04-23T19:12:00Z" w16du:dateUtc="2025-04-23T18:12:00Z"/>
        </w:rPr>
      </w:pPr>
    </w:p>
    <w:p w14:paraId="71946800" w14:textId="77777777" w:rsidR="00B7177B" w:rsidRDefault="00B7177B" w:rsidP="00B7177B">
      <w:pPr>
        <w:pStyle w:val="1"/>
        <w:ind w:left="1440"/>
        <w:rPr>
          <w:ins w:id="338" w:author="Martin Cahill (NESO)" w:date="2025-04-23T19:12:00Z" w16du:dateUtc="2025-04-23T18:12:00Z"/>
        </w:rPr>
      </w:pPr>
      <w:ins w:id="339" w:author="Martin Cahill (NESO)" w:date="2025-04-23T19:12:00Z" w16du:dateUtc="2025-04-23T18:12:00Z">
        <w:r>
          <w:t>Where:</w:t>
        </w:r>
      </w:ins>
    </w:p>
    <w:p w14:paraId="6566AB47" w14:textId="36E3E9C8" w:rsidR="00B7177B" w:rsidRPr="00EF47BA" w:rsidDel="00FB77BA" w:rsidRDefault="00B7177B" w:rsidP="00B7177B">
      <w:pPr>
        <w:pStyle w:val="1"/>
        <w:ind w:left="1440"/>
        <w:rPr>
          <w:del w:id="340" w:author="Martin Cahill (NESO)" w:date="2025-04-24T08:55:00Z" w16du:dateUtc="2025-04-24T07:55:00Z"/>
          <w:highlight w:val="lightGray"/>
          <w:rPrChange w:id="341" w:author="Martin Cahill (NESO)" w:date="2025-04-25T15:47:00Z" w16du:dateUtc="2025-04-25T14:47:00Z">
            <w:rPr>
              <w:del w:id="342" w:author="Martin Cahill (NESO)" w:date="2025-04-24T08:55:00Z" w16du:dateUtc="2025-04-24T07:55:00Z"/>
            </w:rPr>
          </w:rPrChange>
        </w:rPr>
      </w:pPr>
      <w:del w:id="343" w:author="Martin Cahill (NESO)" w:date="2025-04-24T08:55:00Z" w16du:dateUtc="2025-04-24T07:55:00Z">
        <w:r w:rsidRPr="00EF47BA" w:rsidDel="00FB77BA">
          <w:rPr>
            <w:highlight w:val="lightGray"/>
            <w:rPrChange w:id="344" w:author="Martin Cahill (NESO)" w:date="2025-04-25T15:47:00Z" w16du:dateUtc="2025-04-25T14:47:00Z">
              <w:rPr/>
            </w:rPrChange>
          </w:rPr>
          <w:delText>A denotes each technology type within a Power Station</w:delText>
        </w:r>
      </w:del>
    </w:p>
    <w:p w14:paraId="2EC5B68F" w14:textId="72A15A31" w:rsidR="00B7177B" w:rsidDel="00FB77BA" w:rsidRDefault="00B7177B" w:rsidP="00B7177B">
      <w:pPr>
        <w:pStyle w:val="1"/>
        <w:ind w:left="1440"/>
        <w:rPr>
          <w:del w:id="345" w:author="Martin Cahill (NESO)" w:date="2025-04-24T08:55:00Z" w16du:dateUtc="2025-04-24T07:55:00Z"/>
        </w:rPr>
      </w:pPr>
      <w:del w:id="346" w:author="Martin Cahill (NESO)" w:date="2025-04-24T08:55:00Z" w16du:dateUtc="2025-04-24T07:55:00Z">
        <w:r w:rsidRPr="00EF47BA" w:rsidDel="00FB77BA">
          <w:rPr>
            <w:highlight w:val="lightGray"/>
            <w:rPrChange w:id="347" w:author="Martin Cahill (NESO)" w:date="2025-04-25T15:47:00Z" w16du:dateUtc="2025-04-25T14:47:00Z">
              <w:rPr/>
            </w:rPrChange>
          </w:rPr>
          <w:delText xml:space="preserve">GMWhAp is the maximum of FPN or actual metered output in a </w:delText>
        </w:r>
        <w:r w:rsidRPr="00EF47BA" w:rsidDel="00FB77BA">
          <w:rPr>
            <w:b/>
            <w:bCs/>
            <w:highlight w:val="lightGray"/>
            <w:rPrChange w:id="348" w:author="Martin Cahill (NESO)" w:date="2025-04-25T15:47:00Z" w16du:dateUtc="2025-04-25T14:47:00Z">
              <w:rPr>
                <w:b/>
                <w:bCs/>
              </w:rPr>
            </w:rPrChange>
          </w:rPr>
          <w:delText>Settlement Period</w:delText>
        </w:r>
        <w:r w:rsidRPr="00EF47BA" w:rsidDel="00FB77BA">
          <w:rPr>
            <w:highlight w:val="lightGray"/>
            <w:rPrChange w:id="349" w:author="Martin Cahill (NESO)" w:date="2025-04-25T15:47:00Z" w16du:dateUtc="2025-04-25T14:47:00Z">
              <w:rPr/>
            </w:rPrChange>
          </w:rPr>
          <w:delText xml:space="preserve"> related to the </w:delText>
        </w:r>
        <w:r w:rsidRPr="00EF47BA" w:rsidDel="00FB77BA">
          <w:rPr>
            <w:b/>
            <w:bCs/>
            <w:highlight w:val="lightGray"/>
            <w:rPrChange w:id="350" w:author="Martin Cahill (NESO)" w:date="2025-04-25T15:47:00Z" w16du:dateUtc="2025-04-25T14:47:00Z">
              <w:rPr>
                <w:b/>
                <w:bCs/>
              </w:rPr>
            </w:rPrChange>
          </w:rPr>
          <w:delText>BM Unit</w:delText>
        </w:r>
        <w:r w:rsidRPr="00EF47BA" w:rsidDel="00FB77BA">
          <w:rPr>
            <w:highlight w:val="lightGray"/>
            <w:rPrChange w:id="351" w:author="Martin Cahill (NESO)" w:date="2025-04-25T15:47:00Z" w16du:dateUtc="2025-04-25T14:47:00Z">
              <w:rPr/>
            </w:rPrChange>
          </w:rPr>
          <w:delText xml:space="preserve"> associated with MTPSTEC</w:delText>
        </w:r>
        <w:r w:rsidRPr="00EF47BA" w:rsidDel="00FB77BA">
          <w:rPr>
            <w:highlight w:val="lightGray"/>
            <w:vertAlign w:val="subscript"/>
            <w:rPrChange w:id="352" w:author="Martin Cahill (NESO)" w:date="2025-04-25T15:47:00Z" w16du:dateUtc="2025-04-25T14:47:00Z">
              <w:rPr>
                <w:vertAlign w:val="subscript"/>
              </w:rPr>
            </w:rPrChange>
          </w:rPr>
          <w:delText>A</w:delText>
        </w:r>
        <w:r w:rsidRPr="00EF47BA" w:rsidDel="00FB77BA">
          <w:rPr>
            <w:highlight w:val="lightGray"/>
            <w:rPrChange w:id="353" w:author="Martin Cahill (NESO)" w:date="2025-04-25T15:47:00Z" w16du:dateUtc="2025-04-25T14:47:00Z">
              <w:rPr/>
            </w:rPrChange>
          </w:rPr>
          <w:delText>.</w:delText>
        </w:r>
      </w:del>
    </w:p>
    <w:p w14:paraId="4C2772A9" w14:textId="77777777" w:rsidR="00FB77BA" w:rsidRDefault="00FB77BA" w:rsidP="00FB77BA">
      <w:pPr>
        <w:pStyle w:val="1"/>
        <w:ind w:left="1440"/>
        <w:rPr>
          <w:ins w:id="354" w:author="Martin Cahill (NESO)" w:date="2025-04-25T15:43:00Z" w16du:dateUtc="2025-04-25T14:43:00Z"/>
          <w:b/>
          <w:bCs/>
          <w:highlight w:val="lightGray"/>
        </w:rPr>
      </w:pPr>
      <w:ins w:id="355" w:author="Martin Cahill (NESO)" w:date="2025-04-24T08:55:00Z" w16du:dateUtc="2025-04-24T07:55:00Z">
        <w:r w:rsidRPr="00590850">
          <w:rPr>
            <w:highlight w:val="lightGray"/>
            <w:rPrChange w:id="356" w:author="Martin Cahill (NESO)" w:date="2025-04-24T09:01:00Z" w16du:dateUtc="2025-04-24T08:01:00Z">
              <w:rPr/>
            </w:rPrChange>
          </w:rPr>
          <w:t>ALF</w:t>
        </w:r>
        <w:r w:rsidRPr="00590850">
          <w:rPr>
            <w:highlight w:val="lightGray"/>
            <w:vertAlign w:val="subscript"/>
            <w:rPrChange w:id="357" w:author="Martin Cahill (NESO)" w:date="2025-04-24T09:01:00Z" w16du:dateUtc="2025-04-24T08:01:00Z">
              <w:rPr>
                <w:vertAlign w:val="subscript"/>
              </w:rPr>
            </w:rPrChange>
          </w:rPr>
          <w:t>BMU</w:t>
        </w:r>
        <w:r w:rsidRPr="00590850">
          <w:rPr>
            <w:highlight w:val="lightGray"/>
            <w:rPrChange w:id="358" w:author="Martin Cahill (NESO)" w:date="2025-04-24T09:01:00Z" w16du:dateUtc="2025-04-24T08:01:00Z">
              <w:rPr/>
            </w:rPrChange>
          </w:rPr>
          <w:t xml:space="preserve"> is the ALF for a </w:t>
        </w:r>
        <w:r w:rsidRPr="00590850">
          <w:rPr>
            <w:b/>
            <w:bCs/>
            <w:highlight w:val="lightGray"/>
            <w:rPrChange w:id="359" w:author="Martin Cahill (NESO)" w:date="2025-04-24T09:01:00Z" w16du:dateUtc="2025-04-24T08:01:00Z">
              <w:rPr>
                <w:b/>
                <w:bCs/>
              </w:rPr>
            </w:rPrChange>
          </w:rPr>
          <w:t>BM Unit</w:t>
        </w:r>
        <w:r w:rsidRPr="00590850">
          <w:rPr>
            <w:highlight w:val="lightGray"/>
            <w:rPrChange w:id="360" w:author="Martin Cahill (NESO)" w:date="2025-04-24T09:01:00Z" w16du:dateUtc="2025-04-24T08:01:00Z">
              <w:rPr/>
            </w:rPrChange>
          </w:rPr>
          <w:t xml:space="preserve"> at a multi technology </w:t>
        </w:r>
        <w:r w:rsidRPr="00590850">
          <w:rPr>
            <w:b/>
            <w:bCs/>
            <w:highlight w:val="lightGray"/>
            <w:rPrChange w:id="361" w:author="Martin Cahill (NESO)" w:date="2025-04-24T09:01:00Z" w16du:dateUtc="2025-04-24T08:01:00Z">
              <w:rPr>
                <w:b/>
                <w:bCs/>
              </w:rPr>
            </w:rPrChange>
          </w:rPr>
          <w:t>Power Station</w:t>
        </w:r>
      </w:ins>
    </w:p>
    <w:p w14:paraId="01A542B0" w14:textId="20472C83" w:rsidR="00572DCE" w:rsidRPr="00590850" w:rsidRDefault="00572DCE" w:rsidP="00FB77BA">
      <w:pPr>
        <w:pStyle w:val="1"/>
        <w:ind w:left="1440"/>
        <w:rPr>
          <w:ins w:id="362" w:author="Martin Cahill (NESO)" w:date="2025-04-24T08:55:00Z" w16du:dateUtc="2025-04-24T07:55:00Z"/>
          <w:highlight w:val="lightGray"/>
          <w:rPrChange w:id="363" w:author="Martin Cahill (NESO)" w:date="2025-04-24T09:01:00Z" w16du:dateUtc="2025-04-24T08:01:00Z">
            <w:rPr>
              <w:ins w:id="364" w:author="Martin Cahill (NESO)" w:date="2025-04-24T08:55:00Z" w16du:dateUtc="2025-04-24T07:55:00Z"/>
            </w:rPr>
          </w:rPrChange>
        </w:rPr>
      </w:pPr>
      <w:ins w:id="365" w:author="Martin Cahill (NESO)" w:date="2025-04-25T15:43:00Z" w16du:dateUtc="2025-04-25T14:43:00Z">
        <w:r>
          <w:rPr>
            <w:highlight w:val="lightGray"/>
          </w:rPr>
          <w:t>p is the settlement period</w:t>
        </w:r>
      </w:ins>
    </w:p>
    <w:p w14:paraId="1CB8D3F8" w14:textId="77777777" w:rsidR="00FB77BA" w:rsidRPr="00590850" w:rsidRDefault="00FB77BA" w:rsidP="00FB77BA">
      <w:pPr>
        <w:pStyle w:val="1"/>
        <w:ind w:left="1440"/>
        <w:rPr>
          <w:ins w:id="366" w:author="Martin Cahill (NESO)" w:date="2025-04-24T08:55:00Z" w16du:dateUtc="2025-04-24T07:55:00Z"/>
          <w:b/>
          <w:bCs/>
          <w:highlight w:val="lightGray"/>
          <w:rPrChange w:id="367" w:author="Martin Cahill (NESO)" w:date="2025-04-24T09:01:00Z" w16du:dateUtc="2025-04-24T08:01:00Z">
            <w:rPr>
              <w:ins w:id="368" w:author="Martin Cahill (NESO)" w:date="2025-04-24T08:55:00Z" w16du:dateUtc="2025-04-24T07:55:00Z"/>
              <w:b/>
              <w:bCs/>
            </w:rPr>
          </w:rPrChange>
        </w:rPr>
      </w:pPr>
      <w:proofErr w:type="spellStart"/>
      <w:ins w:id="369" w:author="Martin Cahill (NESO)" w:date="2025-04-24T08:55:00Z" w16du:dateUtc="2025-04-24T07:55:00Z">
        <w:r w:rsidRPr="00590850">
          <w:rPr>
            <w:highlight w:val="lightGray"/>
            <w:rPrChange w:id="370" w:author="Martin Cahill (NESO)" w:date="2025-04-24T09:01:00Z" w16du:dateUtc="2025-04-24T08:01:00Z">
              <w:rPr/>
            </w:rPrChange>
          </w:rPr>
          <w:t>GMWh</w:t>
        </w:r>
        <w:r w:rsidRPr="00590850">
          <w:rPr>
            <w:highlight w:val="lightGray"/>
            <w:vertAlign w:val="subscript"/>
            <w:rPrChange w:id="371" w:author="Martin Cahill (NESO)" w:date="2025-04-24T09:01:00Z" w16du:dateUtc="2025-04-24T08:01:00Z">
              <w:rPr>
                <w:vertAlign w:val="subscript"/>
              </w:rPr>
            </w:rPrChange>
          </w:rPr>
          <w:t>pBMU</w:t>
        </w:r>
        <w:proofErr w:type="spellEnd"/>
        <w:r w:rsidRPr="00590850">
          <w:rPr>
            <w:highlight w:val="lightGray"/>
            <w:rPrChange w:id="372" w:author="Martin Cahill (NESO)" w:date="2025-04-24T09:01:00Z" w16du:dateUtc="2025-04-24T08:01:00Z">
              <w:rPr/>
            </w:rPrChange>
          </w:rPr>
          <w:t xml:space="preserve"> is the maximum of FPN or actual metered output in a </w:t>
        </w:r>
        <w:r w:rsidRPr="00590850">
          <w:rPr>
            <w:b/>
            <w:bCs/>
            <w:highlight w:val="lightGray"/>
            <w:rPrChange w:id="373" w:author="Martin Cahill (NESO)" w:date="2025-04-24T09:01:00Z" w16du:dateUtc="2025-04-24T08:01:00Z">
              <w:rPr>
                <w:b/>
                <w:bCs/>
              </w:rPr>
            </w:rPrChange>
          </w:rPr>
          <w:t xml:space="preserve">Settlement Period </w:t>
        </w:r>
        <w:r w:rsidRPr="00590850">
          <w:rPr>
            <w:highlight w:val="lightGray"/>
            <w:rPrChange w:id="374" w:author="Martin Cahill (NESO)" w:date="2025-04-24T09:01:00Z" w16du:dateUtc="2025-04-24T08:01:00Z">
              <w:rPr/>
            </w:rPrChange>
          </w:rPr>
          <w:t xml:space="preserve">related to a </w:t>
        </w:r>
        <w:r w:rsidRPr="00590850">
          <w:rPr>
            <w:b/>
            <w:bCs/>
            <w:highlight w:val="lightGray"/>
            <w:rPrChange w:id="375" w:author="Martin Cahill (NESO)" w:date="2025-04-24T09:01:00Z" w16du:dateUtc="2025-04-24T08:01:00Z">
              <w:rPr>
                <w:b/>
                <w:bCs/>
              </w:rPr>
            </w:rPrChange>
          </w:rPr>
          <w:t>BM Unit</w:t>
        </w:r>
        <w:r w:rsidRPr="00590850">
          <w:rPr>
            <w:highlight w:val="lightGray"/>
            <w:rPrChange w:id="376" w:author="Martin Cahill (NESO)" w:date="2025-04-24T09:01:00Z" w16du:dateUtc="2025-04-24T08:01:00Z">
              <w:rPr/>
            </w:rPrChange>
          </w:rPr>
          <w:t xml:space="preserve"> </w:t>
        </w:r>
      </w:ins>
    </w:p>
    <w:p w14:paraId="6454E38D" w14:textId="3EC75B58" w:rsidR="00E226C7" w:rsidRDefault="00FB77BA" w:rsidP="00E226C7">
      <w:pPr>
        <w:pStyle w:val="1"/>
        <w:ind w:left="1440"/>
        <w:rPr>
          <w:ins w:id="377" w:author="Martin Cahill (NESO)" w:date="2025-04-29T14:41:00Z" w16du:dateUtc="2025-04-29T13:41:00Z"/>
        </w:rPr>
      </w:pPr>
      <w:proofErr w:type="spellStart"/>
      <w:ins w:id="378" w:author="Martin Cahill (NESO)" w:date="2025-04-24T08:58:00Z" w16du:dateUtc="2025-04-24T07:58:00Z">
        <w:r w:rsidRPr="00590850">
          <w:rPr>
            <w:highlight w:val="lightGray"/>
            <w:rPrChange w:id="379" w:author="Martin Cahill (NESO)" w:date="2025-04-24T09:01:00Z" w16du:dateUtc="2025-04-24T08:01:00Z">
              <w:rPr/>
            </w:rPrChange>
          </w:rPr>
          <w:t>MTEC</w:t>
        </w:r>
      </w:ins>
      <w:ins w:id="380" w:author="Martin Cahill (NESO)" w:date="2025-04-24T08:55:00Z" w16du:dateUtc="2025-04-24T07:55:00Z">
        <w:r w:rsidRPr="00590850">
          <w:rPr>
            <w:highlight w:val="lightGray"/>
            <w:vertAlign w:val="subscript"/>
            <w:rPrChange w:id="381" w:author="Martin Cahill (NESO)" w:date="2025-04-24T09:01:00Z" w16du:dateUtc="2025-04-24T08:01:00Z">
              <w:rPr>
                <w:vertAlign w:val="subscript"/>
              </w:rPr>
            </w:rPrChange>
          </w:rPr>
          <w:t>pBMU</w:t>
        </w:r>
        <w:proofErr w:type="spellEnd"/>
        <w:r w:rsidRPr="00590850">
          <w:rPr>
            <w:highlight w:val="lightGray"/>
            <w:rPrChange w:id="382" w:author="Martin Cahill (NESO)" w:date="2025-04-24T09:01:00Z" w16du:dateUtc="2025-04-24T08:01:00Z">
              <w:rPr/>
            </w:rPrChange>
          </w:rPr>
          <w:t xml:space="preserve"> is the </w:t>
        </w:r>
      </w:ins>
      <w:ins w:id="383" w:author="Martin Cahill (NESO)" w:date="2025-04-24T09:01:00Z" w16du:dateUtc="2025-04-24T08:01:00Z">
        <w:r w:rsidR="00590850" w:rsidRPr="00590850">
          <w:rPr>
            <w:highlight w:val="lightGray"/>
            <w:rPrChange w:id="384" w:author="Martin Cahill (NESO)" w:date="2025-04-24T09:01:00Z" w16du:dateUtc="2025-04-24T08:01:00Z">
              <w:rPr/>
            </w:rPrChange>
          </w:rPr>
          <w:t>Multi Technology Power Station TEC</w:t>
        </w:r>
      </w:ins>
      <w:ins w:id="385" w:author="Martin Cahill (NESO)" w:date="2025-04-24T08:55:00Z" w16du:dateUtc="2025-04-24T07:55:00Z">
        <w:r w:rsidRPr="00590850">
          <w:rPr>
            <w:highlight w:val="lightGray"/>
            <w:rPrChange w:id="386" w:author="Martin Cahill (NESO)" w:date="2025-04-24T09:01:00Z" w16du:dateUtc="2025-04-24T08:01:00Z">
              <w:rPr/>
            </w:rPrChange>
          </w:rPr>
          <w:t xml:space="preserve"> of a </w:t>
        </w:r>
        <w:r w:rsidRPr="00590850">
          <w:rPr>
            <w:b/>
            <w:bCs/>
            <w:highlight w:val="lightGray"/>
            <w:rPrChange w:id="387" w:author="Martin Cahill (NESO)" w:date="2025-04-24T09:01:00Z" w16du:dateUtc="2025-04-24T08:01:00Z">
              <w:rPr>
                <w:b/>
                <w:bCs/>
              </w:rPr>
            </w:rPrChange>
          </w:rPr>
          <w:t>BM Unit</w:t>
        </w:r>
        <w:r w:rsidRPr="00590850">
          <w:rPr>
            <w:highlight w:val="lightGray"/>
            <w:rPrChange w:id="388" w:author="Martin Cahill (NESO)" w:date="2025-04-24T09:01:00Z" w16du:dateUtc="2025-04-24T08:01:00Z">
              <w:rPr/>
            </w:rPrChange>
          </w:rPr>
          <w:t xml:space="preserve"> applicable to that </w:t>
        </w:r>
        <w:r w:rsidRPr="00590850">
          <w:rPr>
            <w:b/>
            <w:bCs/>
            <w:highlight w:val="lightGray"/>
            <w:rPrChange w:id="389" w:author="Martin Cahill (NESO)" w:date="2025-04-24T09:01:00Z" w16du:dateUtc="2025-04-24T08:01:00Z">
              <w:rPr>
                <w:b/>
                <w:bCs/>
              </w:rPr>
            </w:rPrChange>
          </w:rPr>
          <w:t>Power Station</w:t>
        </w:r>
        <w:r w:rsidRPr="00590850">
          <w:rPr>
            <w:highlight w:val="lightGray"/>
            <w:rPrChange w:id="390" w:author="Martin Cahill (NESO)" w:date="2025-04-24T09:01:00Z" w16du:dateUtc="2025-04-24T08:01:00Z">
              <w:rPr/>
            </w:rPrChange>
          </w:rPr>
          <w:t xml:space="preserve"> for that </w:t>
        </w:r>
        <w:r w:rsidRPr="00590850">
          <w:rPr>
            <w:b/>
            <w:bCs/>
            <w:highlight w:val="lightGray"/>
            <w:rPrChange w:id="391" w:author="Martin Cahill (NESO)" w:date="2025-04-24T09:01:00Z" w16du:dateUtc="2025-04-24T08:01:00Z">
              <w:rPr>
                <w:b/>
                <w:bCs/>
              </w:rPr>
            </w:rPrChange>
          </w:rPr>
          <w:t>Settlement Period</w:t>
        </w:r>
      </w:ins>
      <w:ins w:id="392" w:author="Martin Cahill (NESO)" w:date="2025-04-24T09:01:00Z" w16du:dateUtc="2025-04-24T08:01:00Z">
        <w:r w:rsidR="00590850" w:rsidRPr="00590850">
          <w:rPr>
            <w:b/>
            <w:bCs/>
            <w:highlight w:val="lightGray"/>
            <w:rPrChange w:id="393" w:author="Martin Cahill (NESO)" w:date="2025-04-24T09:01:00Z" w16du:dateUtc="2025-04-24T08:01:00Z">
              <w:rPr>
                <w:b/>
                <w:bCs/>
              </w:rPr>
            </w:rPrChange>
          </w:rPr>
          <w:t xml:space="preserve">, </w:t>
        </w:r>
        <w:r w:rsidR="00590850" w:rsidRPr="00590850">
          <w:rPr>
            <w:highlight w:val="lightGray"/>
            <w:rPrChange w:id="394" w:author="Martin Cahill (NESO)" w:date="2025-04-24T09:01:00Z" w16du:dateUtc="2025-04-24T08:01:00Z">
              <w:rPr>
                <w:b/>
                <w:bCs/>
              </w:rPr>
            </w:rPrChange>
          </w:rPr>
          <w:t>as described in 14.18.7</w:t>
        </w:r>
      </w:ins>
    </w:p>
    <w:p w14:paraId="07B440F7" w14:textId="30C1AF44" w:rsidR="00E226C7" w:rsidRPr="00E226C7" w:rsidRDefault="00E226C7" w:rsidP="00FB77BA">
      <w:pPr>
        <w:pStyle w:val="1"/>
        <w:ind w:left="1440"/>
        <w:rPr>
          <w:ins w:id="395" w:author="Martin Cahill (NESO)" w:date="2025-04-29T14:45:00Z" w16du:dateUtc="2025-04-29T13:45:00Z"/>
          <w:highlight w:val="yellow"/>
          <w:rPrChange w:id="396" w:author="Martin Cahill (NESO)" w:date="2025-04-29T14:47:00Z" w16du:dateUtc="2025-04-29T13:47:00Z">
            <w:rPr>
              <w:ins w:id="397" w:author="Martin Cahill (NESO)" w:date="2025-04-29T14:45:00Z" w16du:dateUtc="2025-04-29T13:45:00Z"/>
            </w:rPr>
          </w:rPrChange>
        </w:rPr>
      </w:pPr>
      <w:ins w:id="398" w:author="Martin Cahill (NESO)" w:date="2025-04-29T14:41:00Z" w16du:dateUtc="2025-04-29T13:41:00Z">
        <w:r w:rsidRPr="00E226C7">
          <w:rPr>
            <w:highlight w:val="yellow"/>
            <w:rPrChange w:id="399" w:author="Martin Cahill (NESO)" w:date="2025-04-29T14:47:00Z" w16du:dateUtc="2025-04-29T13:47:00Z">
              <w:rPr/>
            </w:rPrChange>
          </w:rPr>
          <w:t xml:space="preserve">Where a </w:t>
        </w:r>
      </w:ins>
      <w:ins w:id="400" w:author="Martin Cahill (NESO)" w:date="2025-04-29T14:43:00Z" w16du:dateUtc="2025-04-29T13:43:00Z">
        <w:r w:rsidRPr="00E226C7">
          <w:rPr>
            <w:b/>
            <w:bCs/>
            <w:highlight w:val="yellow"/>
            <w:rPrChange w:id="401" w:author="Martin Cahill (NESO)" w:date="2025-04-29T14:47:00Z" w16du:dateUtc="2025-04-29T13:47:00Z">
              <w:rPr/>
            </w:rPrChange>
          </w:rPr>
          <w:t>Power Station</w:t>
        </w:r>
        <w:r w:rsidRPr="00E226C7">
          <w:rPr>
            <w:highlight w:val="yellow"/>
            <w:rPrChange w:id="402" w:author="Martin Cahill (NESO)" w:date="2025-04-29T14:47:00Z" w16du:dateUtc="2025-04-29T13:47:00Z">
              <w:rPr/>
            </w:rPrChange>
          </w:rPr>
          <w:t xml:space="preserve"> uses a generic ALF as described in 14.15.107 and 14.1</w:t>
        </w:r>
      </w:ins>
      <w:ins w:id="403" w:author="Martin Cahill (NESO)" w:date="2025-04-29T14:44:00Z" w16du:dateUtc="2025-04-29T13:44:00Z">
        <w:r w:rsidRPr="00E226C7">
          <w:rPr>
            <w:highlight w:val="yellow"/>
            <w:rPrChange w:id="404" w:author="Martin Cahill (NESO)" w:date="2025-04-29T14:47:00Z" w16du:dateUtc="2025-04-29T13:47:00Z">
              <w:rPr/>
            </w:rPrChange>
          </w:rPr>
          <w:t>5.111-14.15.114,</w:t>
        </w:r>
      </w:ins>
      <w:ins w:id="405" w:author="Martin Cahill (NESO)" w:date="2025-04-29T14:41:00Z" w16du:dateUtc="2025-04-29T13:41:00Z">
        <w:r w:rsidRPr="00E226C7">
          <w:rPr>
            <w:highlight w:val="yellow"/>
            <w:rPrChange w:id="406" w:author="Martin Cahill (NESO)" w:date="2025-04-29T14:47:00Z" w16du:dateUtc="2025-04-29T13:47:00Z">
              <w:rPr/>
            </w:rPrChange>
          </w:rPr>
          <w:t xml:space="preserve"> </w:t>
        </w:r>
      </w:ins>
      <w:proofErr w:type="spellStart"/>
      <w:ins w:id="407" w:author="Martin Cahill (NESO)" w:date="2025-04-29T14:45:00Z" w16du:dateUtc="2025-04-29T13:45:00Z">
        <w:r w:rsidRPr="00E226C7">
          <w:rPr>
            <w:highlight w:val="yellow"/>
            <w:rPrChange w:id="408" w:author="Martin Cahill (NESO)" w:date="2025-04-29T14:47:00Z" w16du:dateUtc="2025-04-29T13:47:00Z">
              <w:rPr/>
            </w:rPrChange>
          </w:rPr>
          <w:t>GWMh</w:t>
        </w:r>
        <w:r w:rsidRPr="00E226C7">
          <w:rPr>
            <w:highlight w:val="yellow"/>
            <w:vertAlign w:val="subscript"/>
            <w:rPrChange w:id="409" w:author="Martin Cahill (NESO)" w:date="2025-04-29T14:47:00Z" w16du:dateUtc="2025-04-29T13:47:00Z">
              <w:rPr/>
            </w:rPrChange>
          </w:rPr>
          <w:t>pBMU</w:t>
        </w:r>
        <w:proofErr w:type="spellEnd"/>
        <w:r w:rsidRPr="00E226C7">
          <w:rPr>
            <w:highlight w:val="yellow"/>
            <w:rPrChange w:id="410" w:author="Martin Cahill (NESO)" w:date="2025-04-29T14:47:00Z" w16du:dateUtc="2025-04-29T13:47:00Z">
              <w:rPr/>
            </w:rPrChange>
          </w:rPr>
          <w:t xml:space="preserve"> can be estimated using:</w:t>
        </w:r>
      </w:ins>
    </w:p>
    <w:p w14:paraId="5E7EC95A" w14:textId="4C2A0D52" w:rsidR="00E226C7" w:rsidRDefault="00000000" w:rsidP="00FB77BA">
      <w:pPr>
        <w:pStyle w:val="1"/>
        <w:ind w:left="1440"/>
        <w:rPr>
          <w:ins w:id="411" w:author="Martin Cahill (NESO)" w:date="2025-04-23T19:12:00Z" w16du:dateUtc="2025-04-23T18:12:00Z"/>
        </w:rPr>
      </w:pPr>
      <m:oMathPara>
        <m:oMath>
          <m:sSub>
            <m:sSubPr>
              <m:ctrlPr>
                <w:ins w:id="412" w:author="Martin Cahill (NESO)" w:date="2025-04-29T14:45:00Z" w16du:dateUtc="2025-04-29T13:45:00Z">
                  <w:rPr>
                    <w:rFonts w:ascii="Cambria Math" w:hAnsi="Cambria Math"/>
                    <w:i/>
                    <w:highlight w:val="yellow"/>
                  </w:rPr>
                </w:ins>
              </m:ctrlPr>
            </m:sSubPr>
            <m:e>
              <m:r>
                <w:ins w:id="413" w:author="Martin Cahill (NESO)" w:date="2025-04-29T14:45:00Z" w16du:dateUtc="2025-04-29T13:45:00Z">
                  <w:rPr>
                    <w:rFonts w:ascii="Cambria Math" w:hAnsi="Cambria Math"/>
                    <w:highlight w:val="yellow"/>
                    <w:rPrChange w:id="414" w:author="Martin Cahill (NESO)" w:date="2025-04-29T14:47:00Z" w16du:dateUtc="2025-04-29T13:47:00Z">
                      <w:rPr>
                        <w:rFonts w:ascii="Cambria Math" w:hAnsi="Cambria Math"/>
                      </w:rPr>
                    </w:rPrChange>
                  </w:rPr>
                  <m:t>GMWh</m:t>
                </w:ins>
              </m:r>
            </m:e>
            <m:sub>
              <m:r>
                <w:ins w:id="415" w:author="Martin Cahill (NESO)" w:date="2025-04-29T14:45:00Z" w16du:dateUtc="2025-04-29T13:45:00Z">
                  <w:rPr>
                    <w:rFonts w:ascii="Cambria Math" w:hAnsi="Cambria Math"/>
                    <w:highlight w:val="yellow"/>
                    <w:rPrChange w:id="416" w:author="Martin Cahill (NESO)" w:date="2025-04-29T14:47:00Z" w16du:dateUtc="2025-04-29T13:47:00Z">
                      <w:rPr>
                        <w:rFonts w:ascii="Cambria Math" w:hAnsi="Cambria Math"/>
                      </w:rPr>
                    </w:rPrChange>
                  </w:rPr>
                  <m:t>pBMU</m:t>
                </w:ins>
              </m:r>
            </m:sub>
          </m:sSub>
          <m:r>
            <w:ins w:id="417" w:author="Martin Cahill (NESO)" w:date="2025-04-29T14:45:00Z" w16du:dateUtc="2025-04-29T13:45:00Z">
              <w:rPr>
                <w:rFonts w:ascii="Cambria Math" w:hAnsi="Cambria Math"/>
                <w:highlight w:val="yellow"/>
                <w:rPrChange w:id="418" w:author="Martin Cahill (NESO)" w:date="2025-04-29T14:47:00Z" w16du:dateUtc="2025-04-29T13:47:00Z">
                  <w:rPr>
                    <w:rFonts w:ascii="Cambria Math" w:hAnsi="Cambria Math"/>
                  </w:rPr>
                </w:rPrChange>
              </w:rPr>
              <m:t>=</m:t>
            </w:ins>
          </m:r>
          <m:sSub>
            <m:sSubPr>
              <m:ctrlPr>
                <w:ins w:id="419" w:author="Martin Cahill (NESO)" w:date="2025-04-29T14:46:00Z" w16du:dateUtc="2025-04-29T13:46:00Z">
                  <w:rPr>
                    <w:rFonts w:ascii="Cambria Math" w:hAnsi="Cambria Math"/>
                    <w:i/>
                    <w:highlight w:val="yellow"/>
                  </w:rPr>
                </w:ins>
              </m:ctrlPr>
            </m:sSubPr>
            <m:e>
              <m:r>
                <w:ins w:id="420" w:author="Martin Cahill (NESO)" w:date="2025-04-29T14:46:00Z" w16du:dateUtc="2025-04-29T13:46:00Z">
                  <w:rPr>
                    <w:rFonts w:ascii="Cambria Math" w:hAnsi="Cambria Math"/>
                    <w:highlight w:val="yellow"/>
                    <w:rPrChange w:id="421" w:author="Martin Cahill (NESO)" w:date="2025-04-29T14:47:00Z" w16du:dateUtc="2025-04-29T13:47:00Z">
                      <w:rPr>
                        <w:rFonts w:ascii="Cambria Math" w:hAnsi="Cambria Math"/>
                      </w:rPr>
                    </w:rPrChange>
                  </w:rPr>
                  <m:t>Generic ALF</m:t>
                </w:ins>
              </m:r>
            </m:e>
            <m:sub>
              <m:r>
                <w:ins w:id="422" w:author="Martin Cahill (NESO)" w:date="2025-04-29T14:46:00Z" w16du:dateUtc="2025-04-29T13:46:00Z">
                  <w:rPr>
                    <w:rFonts w:ascii="Cambria Math" w:hAnsi="Cambria Math"/>
                    <w:highlight w:val="yellow"/>
                    <w:rPrChange w:id="423" w:author="Martin Cahill (NESO)" w:date="2025-04-29T14:47:00Z" w16du:dateUtc="2025-04-29T13:47:00Z">
                      <w:rPr>
                        <w:rFonts w:ascii="Cambria Math" w:hAnsi="Cambria Math"/>
                      </w:rPr>
                    </w:rPrChange>
                  </w:rPr>
                  <m:t>BMU</m:t>
                </w:ins>
              </m:r>
            </m:sub>
          </m:sSub>
          <m:r>
            <w:ins w:id="424" w:author="Martin Cahill (NESO)" w:date="2025-04-29T14:46:00Z" w16du:dateUtc="2025-04-29T13:46:00Z">
              <w:rPr>
                <w:rFonts w:ascii="Cambria Math" w:hAnsi="Cambria Math"/>
                <w:highlight w:val="yellow"/>
                <w:rPrChange w:id="425" w:author="Martin Cahill (NESO)" w:date="2025-04-29T14:47:00Z" w16du:dateUtc="2025-04-29T13:47:00Z">
                  <w:rPr>
                    <w:rFonts w:ascii="Cambria Math" w:hAnsi="Cambria Math"/>
                  </w:rPr>
                </w:rPrChange>
              </w:rPr>
              <m:t>×</m:t>
            </w:ins>
          </m:r>
          <m:sSub>
            <m:sSubPr>
              <m:ctrlPr>
                <w:ins w:id="426" w:author="Martin Cahill (NESO)" w:date="2025-04-29T14:46:00Z" w16du:dateUtc="2025-04-29T13:46:00Z">
                  <w:rPr>
                    <w:rFonts w:ascii="Cambria Math" w:hAnsi="Cambria Math"/>
                    <w:i/>
                    <w:highlight w:val="yellow"/>
                  </w:rPr>
                </w:ins>
              </m:ctrlPr>
            </m:sSubPr>
            <m:e>
              <m:r>
                <w:ins w:id="427" w:author="Martin Cahill (NESO)" w:date="2025-04-29T14:46:00Z" w16du:dateUtc="2025-04-29T13:46:00Z">
                  <w:rPr>
                    <w:rFonts w:ascii="Cambria Math" w:hAnsi="Cambria Math"/>
                    <w:highlight w:val="yellow"/>
                    <w:rPrChange w:id="428" w:author="Martin Cahill (NESO)" w:date="2025-04-29T14:47:00Z" w16du:dateUtc="2025-04-29T13:47:00Z">
                      <w:rPr>
                        <w:rFonts w:ascii="Cambria Math" w:hAnsi="Cambria Math"/>
                      </w:rPr>
                    </w:rPrChange>
                  </w:rPr>
                  <m:t>Inst</m:t>
                </w:ins>
              </m:r>
              <m:r>
                <w:ins w:id="429" w:author="Martin Cahill (NESO)" w:date="2025-04-29T14:47:00Z" w16du:dateUtc="2025-04-29T13:47:00Z">
                  <w:rPr>
                    <w:rFonts w:ascii="Cambria Math" w:hAnsi="Cambria Math"/>
                    <w:highlight w:val="yellow"/>
                    <w:rPrChange w:id="430" w:author="Martin Cahill (NESO)" w:date="2025-04-29T14:47:00Z" w16du:dateUtc="2025-04-29T13:47:00Z">
                      <w:rPr>
                        <w:rFonts w:ascii="Cambria Math" w:hAnsi="Cambria Math"/>
                      </w:rPr>
                    </w:rPrChange>
                  </w:rPr>
                  <m:t>alled Capacity</m:t>
                </w:ins>
              </m:r>
            </m:e>
            <m:sub>
              <m:r>
                <w:ins w:id="431" w:author="Martin Cahill (NESO)" w:date="2025-04-29T14:46:00Z" w16du:dateUtc="2025-04-29T13:46:00Z">
                  <w:rPr>
                    <w:rFonts w:ascii="Cambria Math" w:hAnsi="Cambria Math"/>
                    <w:highlight w:val="yellow"/>
                    <w:rPrChange w:id="432" w:author="Martin Cahill (NESO)" w:date="2025-04-29T14:47:00Z" w16du:dateUtc="2025-04-29T13:47:00Z">
                      <w:rPr>
                        <w:rFonts w:ascii="Cambria Math" w:hAnsi="Cambria Math"/>
                      </w:rPr>
                    </w:rPrChange>
                  </w:rPr>
                  <m:t>BMU</m:t>
                </w:ins>
              </m:r>
            </m:sub>
          </m:sSub>
          <m:r>
            <w:ins w:id="433" w:author="Martin Cahill (NESO)" w:date="2025-04-29T14:46:00Z" w16du:dateUtc="2025-04-29T13:46:00Z">
              <w:rPr>
                <w:rFonts w:ascii="Cambria Math" w:hAnsi="Cambria Math"/>
                <w:highlight w:val="yellow"/>
                <w:rPrChange w:id="434" w:author="Martin Cahill (NESO)" w:date="2025-04-29T14:47:00Z" w16du:dateUtc="2025-04-29T13:47:00Z">
                  <w:rPr>
                    <w:rFonts w:ascii="Cambria Math" w:hAnsi="Cambria Math"/>
                  </w:rPr>
                </w:rPrChange>
              </w:rPr>
              <m:t>×876</m:t>
            </w:ins>
          </m:r>
          <w:commentRangeStart w:id="435"/>
          <w:commentRangeStart w:id="436"/>
          <w:commentRangeEnd w:id="435"/>
          <m:r>
            <w:ins w:id="437" w:author="Martin Cahill (NESO)" w:date="2025-04-29T14:47:00Z" w16du:dateUtc="2025-04-29T13:47:00Z">
              <m:rPr>
                <m:sty m:val="p"/>
              </m:rPr>
              <w:rPr>
                <w:rStyle w:val="CommentReference"/>
                <w:rFonts w:ascii="Arial" w:hAnsi="Arial"/>
              </w:rPr>
              <w:commentReference w:id="435"/>
            </w:ins>
          </m:r>
          <w:commentRangeEnd w:id="436"/>
          <m:r>
            <m:rPr>
              <m:sty m:val="p"/>
            </m:rPr>
            <w:rPr>
              <w:rStyle w:val="CommentReference"/>
              <w:rFonts w:ascii="Arial" w:hAnsi="Arial"/>
            </w:rPr>
            <w:commentReference w:id="436"/>
          </m:r>
          <m:r>
            <w:ins w:id="438" w:author="Martin Cahill (NESO)" w:date="2025-04-29T14:46:00Z" w16du:dateUtc="2025-04-29T13:46:00Z">
              <w:rPr>
                <w:rFonts w:ascii="Cambria Math" w:hAnsi="Cambria Math"/>
                <w:highlight w:val="yellow"/>
                <w:rPrChange w:id="439" w:author="Martin Cahill (NESO)" w:date="2025-04-29T14:47:00Z" w16du:dateUtc="2025-04-29T13:47:00Z">
                  <w:rPr>
                    <w:rFonts w:ascii="Cambria Math" w:hAnsi="Cambria Math"/>
                  </w:rPr>
                </w:rPrChange>
              </w:rPr>
              <m:t>0</m:t>
            </w:ins>
          </m:r>
        </m:oMath>
      </m:oMathPara>
    </w:p>
    <w:p w14:paraId="71F957C6" w14:textId="77777777" w:rsidR="00B7177B" w:rsidRDefault="00B7177B" w:rsidP="00B7177B">
      <w:pPr>
        <w:pStyle w:val="1"/>
        <w:ind w:left="1440"/>
        <w:rPr>
          <w:ins w:id="440" w:author="Martin Cahill (NESO)" w:date="2025-04-23T19:12:00Z" w16du:dateUtc="2025-04-23T18:12:00Z"/>
        </w:rPr>
      </w:pPr>
    </w:p>
    <w:p w14:paraId="05A9403E" w14:textId="04E84524" w:rsidR="00B7177B" w:rsidRDefault="00B7177B" w:rsidP="00B7177B">
      <w:pPr>
        <w:pStyle w:val="1"/>
        <w:ind w:left="1440"/>
        <w:rPr>
          <w:ins w:id="441" w:author="Martin Cahill (NESO)" w:date="2025-04-23T19:12:00Z" w16du:dateUtc="2025-04-23T18:12:00Z"/>
        </w:rPr>
      </w:pPr>
      <w:ins w:id="442" w:author="Martin Cahill (NESO)" w:date="2025-04-23T19:12:00Z" w16du:dateUtc="2025-04-23T18:12:00Z">
        <w:r w:rsidRPr="005B2AFD">
          <w:t xml:space="preserve">For a multi technology </w:t>
        </w:r>
        <w:r w:rsidRPr="00F231B2">
          <w:rPr>
            <w:b/>
            <w:bCs/>
          </w:rPr>
          <w:t>Power Station</w:t>
        </w:r>
        <w:r w:rsidRPr="005B2AFD">
          <w:t xml:space="preserve"> (as 14.15.7), a secondary Annual Load Factor “Effective ALF” (EALF) is also used in the </w:t>
        </w:r>
        <w:r>
          <w:t>calculation of the Year Round Not Shared charge</w:t>
        </w:r>
        <w:r w:rsidRPr="005B2AFD">
          <w:t>. Where the technology type</w:t>
        </w:r>
      </w:ins>
      <w:ins w:id="443" w:author="Martin Cahill (NESO)" w:date="2025-04-25T15:44:00Z" w16du:dateUtc="2025-04-25T14:44:00Z">
        <w:r w:rsidR="00572DCE">
          <w:t xml:space="preserve"> </w:t>
        </w:r>
        <w:r w:rsidR="00572DCE" w:rsidRPr="00572DCE">
          <w:rPr>
            <w:highlight w:val="lightGray"/>
            <w:rPrChange w:id="444" w:author="Martin Cahill (NESO)" w:date="2025-04-25T15:44:00Z" w16du:dateUtc="2025-04-25T14:44:00Z">
              <w:rPr/>
            </w:rPrChange>
          </w:rPr>
          <w:t xml:space="preserve">of a </w:t>
        </w:r>
        <w:r w:rsidR="00572DCE" w:rsidRPr="00572DCE">
          <w:rPr>
            <w:b/>
            <w:bCs/>
            <w:highlight w:val="lightGray"/>
            <w:rPrChange w:id="445" w:author="Martin Cahill (NESO)" w:date="2025-04-25T15:44:00Z" w16du:dateUtc="2025-04-25T14:44:00Z">
              <w:rPr/>
            </w:rPrChange>
          </w:rPr>
          <w:t>BM Unit</w:t>
        </w:r>
      </w:ins>
      <w:ins w:id="446" w:author="Martin Cahill (NESO)" w:date="2025-04-23T19:12:00Z" w16du:dateUtc="2025-04-23T18:12:00Z">
        <w:r w:rsidRPr="005B2AFD">
          <w:t xml:space="preserve"> is intermittent or Conventional Low Carbon, EALF will equal 1. For Conventional Carbon EALF will be equal to ALF.</w:t>
        </w:r>
      </w:ins>
    </w:p>
    <w:p w14:paraId="052725F9" w14:textId="77777777" w:rsidR="00B7177B" w:rsidRDefault="00B7177B" w:rsidP="00636937">
      <w:pPr>
        <w:pStyle w:val="1"/>
        <w:ind w:left="1440"/>
      </w:pP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0459EEC9" w:rsidR="00636937" w:rsidRPr="00823D2E" w:rsidRDefault="00B7177B" w:rsidP="007D27B2">
      <w:pPr>
        <w:pStyle w:val="1"/>
        <w:numPr>
          <w:ilvl w:val="0"/>
          <w:numId w:val="90"/>
        </w:numPr>
        <w:jc w:val="both"/>
        <w:rPr>
          <w:b/>
        </w:rPr>
      </w:pPr>
      <w:ins w:id="447" w:author="Martin Cahill (NESO)" w:date="2025-04-23T19:13:00Z" w16du:dateUtc="2025-04-23T18:13:00Z">
        <w:r>
          <w:t xml:space="preserve">For single technology </w:t>
        </w:r>
        <w:r w:rsidRPr="00D03CD6">
          <w:rPr>
            <w:b/>
            <w:bCs/>
          </w:rPr>
          <w:t xml:space="preserve">Power </w:t>
        </w:r>
        <w:proofErr w:type="gramStart"/>
        <w:r w:rsidRPr="00D03CD6">
          <w:rPr>
            <w:b/>
            <w:bCs/>
          </w:rPr>
          <w:t>Stations</w:t>
        </w:r>
        <w:r w:rsidRPr="00891501">
          <w:t xml:space="preserve"> </w:t>
        </w:r>
        <w:r>
          <w:t>,t</w:t>
        </w:r>
      </w:ins>
      <w:proofErr w:type="gramEnd"/>
      <w:del w:id="448" w:author="Martin Cahill (NESO)" w:date="2025-04-23T19:13:00Z" w16du:dateUtc="2025-04-23T18:13:00Z">
        <w:r w:rsidR="00636937" w:rsidRPr="00891501" w:rsidDel="00B7177B">
          <w:delText>T</w:delText>
        </w:r>
      </w:del>
      <w:r w:rsidR="00636937" w:rsidRPr="00891501">
        <w:t xml:space="preserve">he </w:t>
      </w:r>
      <w:r w:rsidR="00636937">
        <w:t xml:space="preserve">appropriate output (FPN or actual metered) </w:t>
      </w:r>
      <w:r w:rsidR="00636937" w:rsidRPr="00891501">
        <w:t xml:space="preserve">figure </w:t>
      </w:r>
      <w:r w:rsidR="00636937">
        <w:t>is</w:t>
      </w:r>
      <w:r w:rsidR="00636937" w:rsidRPr="00891501">
        <w:t xml:space="preserve"> derived</w:t>
      </w:r>
      <w:r w:rsidR="00636937">
        <w:t xml:space="preserve"> </w:t>
      </w:r>
      <w:r w:rsidR="00636937" w:rsidRPr="00891501">
        <w:t xml:space="preserve">from </w:t>
      </w:r>
      <w:r w:rsidR="00636937" w:rsidRPr="008F688B">
        <w:rPr>
          <w:b/>
        </w:rPr>
        <w:t>BM Unit</w:t>
      </w:r>
      <w:r w:rsidR="00636937" w:rsidRPr="00891501">
        <w:t xml:space="preserve"> data available to </w:t>
      </w:r>
      <w:r w:rsidR="00E71EB2" w:rsidRPr="00E71EB2">
        <w:rPr>
          <w:b/>
        </w:rPr>
        <w:t>The Company</w:t>
      </w:r>
      <w:r w:rsidR="001C0596">
        <w:t xml:space="preserve"> </w:t>
      </w:r>
      <w:r w:rsidR="00636937">
        <w:t>and relates to the total TEC of the Power Station</w:t>
      </w:r>
      <w:r w:rsidR="00636937" w:rsidRPr="00891501">
        <w:t xml:space="preserve">. </w:t>
      </w:r>
      <w:ins w:id="449" w:author="Martin Cahill (NESO)" w:date="2025-04-23T19:13:00Z" w16du:dateUtc="2025-04-23T18:13:00Z">
        <w:r>
          <w:t xml:space="preserve">For multiple technology </w:t>
        </w:r>
        <w:r w:rsidRPr="00F231B2">
          <w:rPr>
            <w:b/>
            <w:bCs/>
          </w:rPr>
          <w:t>Power Stations</w:t>
        </w:r>
        <w:r>
          <w:t xml:space="preserve">, the appropriate output (FPN or actual metered) figure is derived from the </w:t>
        </w:r>
        <w:r w:rsidRPr="00F231B2">
          <w:rPr>
            <w:b/>
            <w:bCs/>
          </w:rPr>
          <w:t>BM Unit</w:t>
        </w:r>
        <w:r>
          <w:t xml:space="preserve"> data available to </w:t>
        </w:r>
        <w:r w:rsidRPr="00F231B2">
          <w:rPr>
            <w:b/>
            <w:bCs/>
          </w:rPr>
          <w:t>The Company</w:t>
        </w:r>
        <w:r>
          <w:t xml:space="preserve"> and associated with </w:t>
        </w:r>
        <w:proofErr w:type="spellStart"/>
        <w:r w:rsidRPr="00EF47BA">
          <w:rPr>
            <w:highlight w:val="lightGray"/>
            <w:rPrChange w:id="450" w:author="Martin Cahill (NESO)" w:date="2025-04-25T15:46:00Z" w16du:dateUtc="2025-04-25T14:46:00Z">
              <w:rPr/>
            </w:rPrChange>
          </w:rPr>
          <w:t>MTEC</w:t>
        </w:r>
      </w:ins>
      <w:ins w:id="451" w:author="Martin Cahill (NESO)" w:date="2025-04-25T15:46:00Z" w16du:dateUtc="2025-04-25T14:46:00Z">
        <w:r w:rsidR="00EF47BA" w:rsidRPr="00EF47BA">
          <w:rPr>
            <w:highlight w:val="lightGray"/>
            <w:vertAlign w:val="subscript"/>
          </w:rPr>
          <w:t>p</w:t>
        </w:r>
      </w:ins>
      <w:ins w:id="452" w:author="Martin Cahill (NESO)" w:date="2025-04-24T09:06:00Z" w16du:dateUtc="2025-04-24T08:06:00Z">
        <w:r w:rsidR="008C5D96" w:rsidRPr="00EF47BA">
          <w:rPr>
            <w:highlight w:val="lightGray"/>
            <w:vertAlign w:val="subscript"/>
            <w:rPrChange w:id="453" w:author="Martin Cahill (NESO)" w:date="2025-04-25T15:46:00Z" w16du:dateUtc="2025-04-25T14:46:00Z">
              <w:rPr>
                <w:vertAlign w:val="subscript"/>
              </w:rPr>
            </w:rPrChange>
          </w:rPr>
          <w:t>BMU</w:t>
        </w:r>
      </w:ins>
      <w:proofErr w:type="spellEnd"/>
      <w:ins w:id="454" w:author="Martin Cahill (NESO)" w:date="2025-04-23T19:13:00Z" w16du:dateUtc="2025-04-23T18:13:00Z">
        <w:r w:rsidRPr="00EF47BA">
          <w:rPr>
            <w:highlight w:val="lightGray"/>
            <w:rPrChange w:id="455" w:author="Martin Cahill (NESO)" w:date="2025-04-25T15:46:00Z" w16du:dateUtc="2025-04-25T14:46:00Z">
              <w:rPr/>
            </w:rPrChange>
          </w:rPr>
          <w:t>.</w:t>
        </w:r>
      </w:ins>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w:t>
      </w:r>
      <w:proofErr w:type="gramStart"/>
      <w:r w:rsidRPr="00891501">
        <w:t>In the event that</w:t>
      </w:r>
      <w:proofErr w:type="gramEnd"/>
      <w:r w:rsidRPr="00891501">
        <w:t xml:space="preserve">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 xml:space="preserve">exist, then data from all existing generators of that </w:t>
      </w:r>
      <w:proofErr w:type="gramStart"/>
      <w:r>
        <w:t>particular generation</w:t>
      </w:r>
      <w:proofErr w:type="gramEnd"/>
      <w:r>
        <w:t xml:space="preserve"> plant type will be used. Example generation plant</w:t>
      </w:r>
      <w:r w:rsidRPr="00891501">
        <w:t xml:space="preserve"> type</w:t>
      </w:r>
      <w:r>
        <w:t xml:space="preserve"> </w:t>
      </w:r>
      <w:r w:rsidRPr="00891501">
        <w:t xml:space="preserve">categories are listed </w:t>
      </w:r>
      <w:proofErr w:type="gramStart"/>
      <w:r w:rsidRPr="00891501">
        <w:t>below;</w:t>
      </w:r>
      <w:proofErr w:type="gramEnd"/>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w:t>
      </w:r>
      <w:proofErr w:type="gramStart"/>
      <w:r>
        <w:t>the  best</w:t>
      </w:r>
      <w:proofErr w:type="gramEnd"/>
      <w:r>
        <w:t xml:space="preserve"> information available e.g.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w:t>
      </w:r>
      <w:proofErr w:type="gramStart"/>
      <w:r w:rsidRPr="00AB4296">
        <w:rPr>
          <w:rFonts w:ascii="Arial" w:eastAsia="Arial" w:hAnsi="Arial"/>
          <w:sz w:val="22"/>
          <w:szCs w:val="22"/>
        </w:rPr>
        <w:t>as a consequence of</w:t>
      </w:r>
      <w:proofErr w:type="gramEnd"/>
      <w:r w:rsidRPr="00AB4296">
        <w:rPr>
          <w:rFonts w:ascii="Arial" w:eastAsia="Arial" w:hAnsi="Arial"/>
          <w:sz w:val="22"/>
          <w:szCs w:val="22"/>
        </w:rPr>
        <w:t xml:space="preserve">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w:t>
      </w:r>
      <w:proofErr w:type="gramStart"/>
      <w:r w:rsidRPr="00AB4296">
        <w:rPr>
          <w:rFonts w:ascii="Arial" w:eastAsia="Arial" w:hAnsi="Arial"/>
          <w:sz w:val="22"/>
          <w:szCs w:val="22"/>
        </w:rPr>
        <w:t>price  control</w:t>
      </w:r>
      <w:proofErr w:type="gramEnd"/>
      <w:r w:rsidRPr="00AB4296">
        <w:rPr>
          <w:rFonts w:ascii="Arial" w:eastAsia="Arial" w:hAnsi="Arial"/>
          <w:sz w:val="22"/>
          <w:szCs w:val="22"/>
        </w:rPr>
        <w:t xml:space="preserve">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proofErr w:type="gramStart"/>
      <w:r w:rsidRPr="00026AFD">
        <w:rPr>
          <w:rFonts w:ascii="Arial" w:hAnsi="Arial" w:cs="Arial"/>
        </w:rPr>
        <w:t>Year Round</w:t>
      </w:r>
      <w:proofErr w:type="gramEnd"/>
      <w:r w:rsidRPr="00026AFD">
        <w:rPr>
          <w:rFonts w:ascii="Arial" w:hAnsi="Arial" w:cs="Arial"/>
        </w:rPr>
        <w:t xml:space="preserve">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r w:rsidR="004D3E10" w:rsidRPr="004D3E10">
        <w:rPr>
          <w:rFonts w:ascii="Arial" w:hAnsi="Arial" w:cs="Arial"/>
        </w:rPr>
        <w:t>Non Conventional</w:t>
      </w:r>
      <w:proofErr w:type="spellEnd"/>
      <w:r w:rsidR="004D3E10" w:rsidRPr="004D3E10">
        <w:rPr>
          <w:rFonts w:ascii="Arial" w:hAnsi="Arial" w:cs="Arial"/>
        </w:rPr>
        <w:t xml:space="preserve">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proofErr w:type="gramStart"/>
      <w:r w:rsidRPr="005758C3">
        <w:t>Non Conventional</w:t>
      </w:r>
      <w:proofErr w:type="spellEnd"/>
      <w:proofErr w:type="gram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w:t>
      </w:r>
      <w:proofErr w:type="gramStart"/>
      <w:r w:rsidR="0057184C">
        <w:t>gross  GSP</w:t>
      </w:r>
      <w:proofErr w:type="gramEnd"/>
      <w:r w:rsidR="0057184C">
        <w:t xml:space="preserve">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456"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457" w:name="_Toc208554779"/>
      <w:bookmarkStart w:id="458" w:name="_Toc208745842"/>
      <w:bookmarkStart w:id="459" w:name="_Toc274049688"/>
      <w:r w:rsidRPr="00D76842">
        <w:rPr>
          <w:color w:val="auto"/>
        </w:rPr>
        <w:t>Deriving the Final Local Tariff</w:t>
      </w:r>
      <w:bookmarkEnd w:id="457"/>
      <w:bookmarkEnd w:id="458"/>
      <w:r>
        <w:rPr>
          <w:color w:val="auto"/>
        </w:rPr>
        <w:t xml:space="preserve"> (</w:t>
      </w:r>
      <w:r w:rsidRPr="00D76842">
        <w:rPr>
          <w:color w:val="auto"/>
        </w:rPr>
        <w:t>£/kW</w:t>
      </w:r>
      <w:r>
        <w:rPr>
          <w:color w:val="auto"/>
        </w:rPr>
        <w:t>)</w:t>
      </w:r>
      <w:bookmarkEnd w:id="459"/>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460" w:name="_Toc208554780"/>
      <w:bookmarkStart w:id="461" w:name="_Toc208745843"/>
      <w:bookmarkStart w:id="462" w:name="_Toc274049689"/>
      <w:r w:rsidRPr="009F4FB0">
        <w:rPr>
          <w:i/>
          <w:color w:val="auto"/>
        </w:rPr>
        <w:t>Local Circuit Tariff</w:t>
      </w:r>
      <w:bookmarkEnd w:id="460"/>
      <w:bookmarkEnd w:id="461"/>
      <w:bookmarkEnd w:id="462"/>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463" w:name="_Toc208554781"/>
      <w:bookmarkStart w:id="464" w:name="_Toc208745844"/>
    </w:p>
    <w:p w14:paraId="7839E442" w14:textId="77777777" w:rsidR="006661FE" w:rsidRPr="00543982" w:rsidRDefault="006661FE" w:rsidP="006661FE">
      <w:pPr>
        <w:pStyle w:val="Heading3"/>
        <w:ind w:left="709"/>
        <w:rPr>
          <w:rFonts w:ascii="Arial" w:hAnsi="Arial" w:cs="Arial"/>
          <w:b/>
        </w:rPr>
      </w:pPr>
      <w:bookmarkStart w:id="465" w:name="_Toc274049690"/>
      <w:r w:rsidRPr="00543982">
        <w:rPr>
          <w:rFonts w:ascii="Arial" w:hAnsi="Arial" w:cs="Arial"/>
          <w:b/>
        </w:rPr>
        <w:t>Onshore Local Substation Tariff</w:t>
      </w:r>
      <w:bookmarkEnd w:id="463"/>
      <w:bookmarkEnd w:id="464"/>
      <w:bookmarkEnd w:id="465"/>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466"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466"/>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467" w:name="_Toc274049691"/>
      <w:r w:rsidRPr="00543982">
        <w:rPr>
          <w:rFonts w:ascii="Arial" w:hAnsi="Arial" w:cs="Arial"/>
          <w:b/>
        </w:rPr>
        <w:t>Offshore substation local tariff</w:t>
      </w:r>
      <w:bookmarkEnd w:id="467"/>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468" w:name="_Toc49661115"/>
      <w:bookmarkStart w:id="469" w:name="_Toc274049692"/>
      <w:bookmarkEnd w:id="456"/>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w:t>
      </w:r>
      <w:proofErr w:type="spellStart"/>
      <w:r w:rsidRPr="325E90A3">
        <w:rPr>
          <w:rFonts w:ascii="Arial (W1)" w:hAnsi="Arial (W1)"/>
        </w:rPr>
        <w:t>TRRt</w:t>
      </w:r>
      <w:proofErr w:type="spellEnd"/>
      <w:r w:rsidRPr="325E90A3">
        <w:rPr>
          <w:rFonts w:ascii="Arial (W1)" w:hAnsi="Arial (W1)"/>
        </w:rPr>
        <w:t xml:space="preserve">) is </w:t>
      </w:r>
      <w:proofErr w:type="gramStart"/>
      <w:r w:rsidRPr="325E90A3">
        <w:rPr>
          <w:rFonts w:ascii="Arial (W1)" w:hAnsi="Arial (W1)"/>
        </w:rPr>
        <w:t>set  as</w:t>
      </w:r>
      <w:proofErr w:type="gramEnd"/>
      <w:r w:rsidRPr="325E90A3">
        <w:rPr>
          <w:rFonts w:ascii="Arial (W1)" w:hAnsi="Arial (W1)"/>
        </w:rPr>
        <w:t xml:space="preserve"> follows:</w:t>
      </w:r>
    </w:p>
    <w:p w14:paraId="5E6F1991" w14:textId="3CD7DAF7" w:rsidR="00D05991" w:rsidRPr="009919C1" w:rsidRDefault="00D05991" w:rsidP="009919C1">
      <w:pPr>
        <w:pStyle w:val="Heading3"/>
        <w:keepNext/>
        <w:ind w:left="709"/>
        <w:jc w:val="center"/>
        <w:rPr>
          <w:rFonts w:ascii="Arial (W1)" w:hAnsi="Arial (W1)"/>
          <w:i/>
          <w:iCs/>
        </w:rPr>
      </w:pPr>
      <w:proofErr w:type="spellStart"/>
      <w:r w:rsidRPr="009919C1">
        <w:rPr>
          <w:rFonts w:ascii="Arial (W1)" w:hAnsi="Arial (W1)"/>
          <w:i/>
          <w:iCs/>
        </w:rPr>
        <w:t>TRR</w:t>
      </w:r>
      <w:r w:rsidRPr="009919C1">
        <w:rPr>
          <w:i/>
          <w:iCs/>
          <w:vertAlign w:val="subscript"/>
        </w:rPr>
        <w:t>t</w:t>
      </w:r>
      <w:proofErr w:type="spellEnd"/>
      <w:r w:rsidRPr="009919C1">
        <w:rPr>
          <w:rFonts w:ascii="Arial (W1)" w:hAnsi="Arial (W1)"/>
          <w:i/>
          <w:iCs/>
        </w:rPr>
        <w:t xml:space="preserve"> = R</w:t>
      </w:r>
      <w:r w:rsidRPr="009919C1">
        <w:rPr>
          <w:i/>
          <w:iCs/>
          <w:vertAlign w:val="subscript"/>
        </w:rPr>
        <w:t>t</w:t>
      </w:r>
      <w:r w:rsidRPr="009919C1">
        <w:rPr>
          <w:rFonts w:ascii="Arial (W1)" w:hAnsi="Arial (W1)"/>
          <w:i/>
          <w:iCs/>
        </w:rPr>
        <w:t xml:space="preserve"> - </w:t>
      </w:r>
      <w:proofErr w:type="spellStart"/>
      <w:r w:rsidRPr="009919C1">
        <w:rPr>
          <w:rFonts w:ascii="Arial (W1)" w:hAnsi="Arial (W1)"/>
          <w:i/>
          <w:iCs/>
        </w:rPr>
        <w:t>PVC</w:t>
      </w:r>
      <w:r w:rsidRPr="009919C1">
        <w:rPr>
          <w:i/>
          <w:iCs/>
          <w:vertAlign w:val="subscript"/>
        </w:rPr>
        <w:t>t</w:t>
      </w:r>
      <w:proofErr w:type="spellEnd"/>
      <w:r w:rsidRPr="009919C1">
        <w:rPr>
          <w:i/>
          <w:iCs/>
          <w:vertAlign w:val="subscript"/>
        </w:rPr>
        <w:t xml:space="preserve">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proofErr w:type="gramStart"/>
      <w:r>
        <w:t>Where</w:t>
      </w:r>
      <w:proofErr w:type="gramEnd"/>
    </w:p>
    <w:p w14:paraId="362C6FFD" w14:textId="13FE9584"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w:t>
      </w:r>
      <w:proofErr w:type="gramStart"/>
      <w:r>
        <w:t>a number of</w:t>
      </w:r>
      <w:proofErr w:type="gramEnd"/>
      <w:r>
        <w:t xml:space="preserve">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w:t>
      </w:r>
      <w:proofErr w:type="gramStart"/>
      <w:r>
        <w:t>a number of</w:t>
      </w:r>
      <w:proofErr w:type="gramEnd"/>
      <w:r>
        <w:t xml:space="preserve"> factors.  For example, the transport model</w:t>
      </w:r>
      <w:r>
        <w:fldChar w:fldCharType="begin"/>
      </w:r>
      <w:r>
        <w:instrText xml:space="preserve"> XE "transport model" </w:instrText>
      </w:r>
      <w:r>
        <w:fldChar w:fldCharType="end"/>
      </w:r>
      <w:r>
        <w:t xml:space="preserve"> assumes, for simplicity, smooth incremental transmission investments can be made. </w:t>
      </w:r>
      <w:proofErr w:type="gramStart"/>
      <w:r>
        <w:t>In reality, transmission</w:t>
      </w:r>
      <w:proofErr w:type="gramEnd"/>
      <w:r>
        <w:t xml:space="preserve">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 xml:space="preserve">As a result of the factors above, </w:t>
      </w:r>
      <w:proofErr w:type="gramStart"/>
      <w:r w:rsidRPr="00CD5631">
        <w:t>in order to</w:t>
      </w:r>
      <w:proofErr w:type="gramEnd"/>
      <w:r w:rsidRPr="00CD5631">
        <w:t xml:space="preserve">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proofErr w:type="gramStart"/>
      <w:r w:rsidRPr="003D5CCF">
        <w:rPr>
          <w:rFonts w:ascii="Arial" w:hAnsi="Arial" w:cs="Arial"/>
        </w:rPr>
        <w:t>Where</w:t>
      </w:r>
      <w:proofErr w:type="gramEnd"/>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proofErr w:type="gramStart"/>
      <w:r w:rsidRPr="008F30A4">
        <w:rPr>
          <w:rFonts w:ascii="Arial" w:hAnsi="Arial" w:cs="Arial"/>
          <w:sz w:val="22"/>
          <w:lang w:eastAsia="en-US"/>
        </w:rPr>
        <w:t>and;</w:t>
      </w:r>
      <w:proofErr w:type="gramEnd"/>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w:t>
      </w:r>
      <w:proofErr w:type="gramStart"/>
      <w:r w:rsidRPr="00953325">
        <w:rPr>
          <w:rFonts w:ascii="Arial" w:hAnsi="Arial" w:cs="Arial"/>
          <w:sz w:val="22"/>
          <w:lang w:eastAsia="en-US"/>
        </w:rPr>
        <w:t>32  of</w:t>
      </w:r>
      <w:proofErr w:type="gramEnd"/>
      <w:r w:rsidRPr="00953325">
        <w:rPr>
          <w:rFonts w:ascii="Arial" w:hAnsi="Arial" w:cs="Arial"/>
          <w:sz w:val="22"/>
          <w:lang w:eastAsia="en-US"/>
        </w:rPr>
        <w:t xml:space="preserve">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 xml:space="preserve">Reconciliation Settlement </w:t>
      </w:r>
      <w:proofErr w:type="gramStart"/>
      <w:r w:rsidRPr="00CD5631">
        <w:rPr>
          <w:rFonts w:ascii="Arial" w:hAnsi="Arial" w:cs="Arial"/>
          <w:b/>
          <w:bCs/>
          <w:sz w:val="22"/>
          <w:szCs w:val="22"/>
          <w:lang w:eastAsia="en-US"/>
        </w:rPr>
        <w:t>Run</w:t>
      </w:r>
      <w:r w:rsidRPr="00CD5631">
        <w:rPr>
          <w:rFonts w:ascii="Arial" w:hAnsi="Arial" w:cs="Arial"/>
          <w:sz w:val="22"/>
          <w:szCs w:val="22"/>
          <w:lang w:eastAsia="en-US"/>
        </w:rPr>
        <w:t>)  with</w:t>
      </w:r>
      <w:proofErr w:type="gramEnd"/>
      <w:r w:rsidRPr="00CD5631">
        <w:rPr>
          <w:rFonts w:ascii="Arial" w:hAnsi="Arial" w:cs="Arial"/>
          <w:sz w:val="22"/>
          <w:szCs w:val="22"/>
          <w:lang w:eastAsia="en-US"/>
        </w:rPr>
        <w:t xml:space="preserve">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5474"/>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468"/>
    <w:bookmarkEnd w:id="469"/>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470" w:name="_Toc32201079"/>
      <w:bookmarkStart w:id="471" w:name="_Toc49661116"/>
      <w:bookmarkStart w:id="472" w:name="_Toc274049693"/>
      <w:r>
        <w:t>Final £/kW Tariff</w:t>
      </w:r>
      <w:bookmarkEnd w:id="470"/>
      <w:bookmarkEnd w:id="471"/>
      <w:bookmarkEnd w:id="472"/>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 xml:space="preserve">s for 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w:t>
      </w:r>
      <w:proofErr w:type="gramStart"/>
      <w:r>
        <w:t>Year Round</w:t>
      </w:r>
      <w:proofErr w:type="gramEnd"/>
      <w:r>
        <w:t xml:space="preserve">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proofErr w:type="spellStart"/>
      <w:r w:rsidR="00B56030">
        <w:rPr>
          <w:rFonts w:ascii="Arial" w:hAnsi="Arial"/>
          <w:sz w:val="22"/>
        </w:rPr>
        <w:t>ITT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proofErr w:type="spellStart"/>
      <w:r w:rsidR="00B56030" w:rsidRPr="000B6C0D">
        <w:rPr>
          <w:rFonts w:ascii="Arial" w:hAnsi="Arial"/>
          <w:sz w:val="22"/>
        </w:rPr>
        <w:t>ITT</w:t>
      </w:r>
      <w:r w:rsidR="00B56030" w:rsidRPr="000B6C0D">
        <w:rPr>
          <w:rFonts w:ascii="Arial" w:hAnsi="Arial"/>
          <w:sz w:val="22"/>
          <w:vertAlign w:val="subscript"/>
        </w:rPr>
        <w:t>GiYRNS</w:t>
      </w:r>
      <w:proofErr w:type="spellEnd"/>
      <w:r w:rsidR="00B56030" w:rsidRPr="000B6C0D">
        <w:rPr>
          <w:rFonts w:ascii="Arial" w:hAnsi="Arial"/>
          <w:sz w:val="22"/>
        </w:rPr>
        <w:t xml:space="preserve"> and </w:t>
      </w:r>
      <w:proofErr w:type="spellStart"/>
      <w:r w:rsidR="00B56030" w:rsidRPr="000B6C0D">
        <w:rPr>
          <w:rFonts w:ascii="Arial" w:hAnsi="Arial"/>
          <w:sz w:val="22"/>
        </w:rPr>
        <w:t>ITT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w:t>
      </w:r>
      <w:proofErr w:type="gramStart"/>
      <w:r w:rsidRPr="00C62E57">
        <w:rPr>
          <w:rFonts w:ascii="Arial" w:hAnsi="Arial"/>
          <w:sz w:val="22"/>
        </w:rPr>
        <w:t>time period</w:t>
      </w:r>
      <w:proofErr w:type="gramEnd"/>
      <w:r w:rsidRPr="00C62E57">
        <w:rPr>
          <w:rFonts w:ascii="Arial" w:hAnsi="Arial"/>
          <w:sz w:val="22"/>
        </w:rPr>
        <w:t xml:space="preserve">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t>Where</w:t>
      </w:r>
      <w:proofErr w:type="gramEnd"/>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proofErr w:type="spellStart"/>
      <w:r w:rsidRPr="00B56030">
        <w:rPr>
          <w:rFonts w:ascii="Arial" w:hAnsi="Arial"/>
          <w:sz w:val="22"/>
        </w:rPr>
        <w:t>ITT</w:t>
      </w:r>
      <w:r w:rsidRPr="00B56030">
        <w:rPr>
          <w:rFonts w:ascii="Arial" w:hAnsi="Arial"/>
          <w:sz w:val="22"/>
          <w:vertAlign w:val="subscript"/>
        </w:rPr>
        <w:t>GiPS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proofErr w:type="gram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and</w:t>
      </w:r>
      <w:proofErr w:type="gramEnd"/>
      <w:r w:rsidR="00C62E57">
        <w:rPr>
          <w:rFonts w:ascii="Arial" w:hAnsi="Arial"/>
          <w:sz w:val="22"/>
        </w:rPr>
        <w:t xml:space="preserve">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w:t>
      </w:r>
      <w:proofErr w:type="gramStart"/>
      <w:r>
        <w:t>number</w:t>
      </w:r>
      <w:proofErr w:type="gramEnd"/>
      <w:r>
        <w:t xml:space="preserve">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r>
      <w:proofErr w:type="gramStart"/>
      <w:r>
        <w:rPr>
          <w:rFonts w:ascii="Arial" w:hAnsi="Arial"/>
          <w:sz w:val="22"/>
        </w:rPr>
        <w:t>Non Recovered</w:t>
      </w:r>
      <w:proofErr w:type="gramEnd"/>
      <w:r>
        <w:rPr>
          <w:rFonts w:ascii="Arial" w:hAnsi="Arial"/>
          <w:sz w:val="22"/>
        </w:rPr>
        <w:t xml:space="preserve">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 xml:space="preserve">If the Connection Site falls within a GSP Group’s geographic area, the new GSP that connects directly at the site will be assigned to the demand zone corresponding to the GSP Group, </w:t>
      </w:r>
      <w:proofErr w:type="gramStart"/>
      <w:r w:rsidRPr="00936BA0">
        <w:rPr>
          <w:rFonts w:ascii="Arial (W1)" w:hAnsi="Arial (W1)"/>
          <w:sz w:val="22"/>
          <w:lang w:eastAsia="en-US"/>
        </w:rPr>
        <w:t>unless;</w:t>
      </w:r>
      <w:proofErr w:type="gramEnd"/>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proofErr w:type="gramStart"/>
      <w:r w:rsidR="00B56030">
        <w:t>-;</w:t>
      </w:r>
      <w:proofErr w:type="gramEnd"/>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w:t>
      </w:r>
      <w:proofErr w:type="gramStart"/>
      <w:r>
        <w:t>on the basis of</w:t>
      </w:r>
      <w:proofErr w:type="gramEnd"/>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473" w:name="_Toc274049694"/>
      <w:r w:rsidRPr="007B2988">
        <w:t>Stability &amp; Predictability of TNUoS tariffs</w:t>
      </w:r>
      <w:bookmarkEnd w:id="473"/>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proofErr w:type="gramStart"/>
      <w:r w:rsidRPr="007B2988">
        <w:t>A number of</w:t>
      </w:r>
      <w:proofErr w:type="gramEnd"/>
      <w:r w:rsidRPr="007B2988">
        <w:t xml:space="preserve">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 xml:space="preserve">Demand tariffs for Demand Users directly connected to the NETS at GSPs that connect to more than one demand zone, will be derived from averages of the Peak Security and </w:t>
      </w:r>
      <w:proofErr w:type="gramStart"/>
      <w:r w:rsidRPr="0095470A">
        <w:t>Year Round</w:t>
      </w:r>
      <w:proofErr w:type="gramEnd"/>
      <w:r w:rsidRPr="0095470A">
        <w:t xml:space="preserve">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 xml:space="preserve">Similarly, the zonal </w:t>
      </w:r>
      <w:proofErr w:type="gramStart"/>
      <w:r w:rsidRPr="00234D77">
        <w:t>Year Round</w:t>
      </w:r>
      <w:proofErr w:type="gramEnd"/>
      <w:r w:rsidRPr="00234D77">
        <w:t xml:space="preserve">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Once the zonal Peak Security and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Zonal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474" w:name="_Toc32201081"/>
      <w:bookmarkStart w:id="475"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w:t>
      </w:r>
      <w:proofErr w:type="gramStart"/>
      <w:r>
        <w:rPr>
          <w:rFonts w:ascii="Arial" w:hAnsi="Arial" w:cs="Arial"/>
          <w:lang w:val="en-US"/>
        </w:rPr>
        <w:t>follows;</w:t>
      </w:r>
      <w:proofErr w:type="gramEnd"/>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proofErr w:type="gramStart"/>
      <w:r w:rsidR="00FE7D64" w:rsidRPr="008F30A4">
        <w:rPr>
          <w:rFonts w:ascii="Arial" w:hAnsi="Arial" w:cs="Arial"/>
          <w:lang w:val="en-US"/>
        </w:rPr>
        <w:t>)</w:t>
      </w:r>
      <w:r w:rsidRPr="00350AA3">
        <w:rPr>
          <w:rFonts w:ascii="Arial" w:hAnsi="Arial" w:cs="Arial"/>
          <w:lang w:val="en-US"/>
        </w:rPr>
        <w:t>;</w:t>
      </w:r>
      <w:proofErr w:type="gramEnd"/>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xml:space="preserve">, </w:t>
      </w:r>
      <w:proofErr w:type="gramStart"/>
      <w:r w:rsidR="0022187C" w:rsidRPr="00CD5631">
        <w:rPr>
          <w:rFonts w:ascii="Arial" w:hAnsi="Arial" w:cs="Arial"/>
          <w:sz w:val="22"/>
          <w:szCs w:val="22"/>
          <w:lang w:val="en-US"/>
        </w:rPr>
        <w:t>or;</w:t>
      </w:r>
      <w:proofErr w:type="gramEnd"/>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xml:space="preserve">, </w:t>
      </w:r>
      <w:proofErr w:type="gramStart"/>
      <w:r w:rsidR="00A750AE" w:rsidRPr="00CD5631">
        <w:rPr>
          <w:rFonts w:ascii="Arial" w:hAnsi="Arial" w:cs="Arial"/>
          <w:sz w:val="22"/>
          <w:szCs w:val="22"/>
          <w:lang w:val="en-US"/>
        </w:rPr>
        <w:t>or;</w:t>
      </w:r>
      <w:proofErr w:type="gramEnd"/>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r>
      <w:proofErr w:type="gramStart"/>
      <w:r>
        <w:rPr>
          <w:rFonts w:ascii="Arial" w:hAnsi="Arial" w:cs="Arial"/>
        </w:rPr>
        <w:t>For</w:t>
      </w:r>
      <w:proofErr w:type="gramEnd"/>
      <w:r>
        <w:rPr>
          <w:rFonts w:ascii="Arial" w:hAnsi="Arial" w:cs="Arial"/>
        </w:rPr>
        <w:t xml:space="preserve">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xml:space="preserve">, the methodology described in </w:t>
      </w:r>
      <w:proofErr w:type="gramStart"/>
      <w:r>
        <w:rPr>
          <w:rFonts w:ascii="Arial" w:hAnsi="Arial" w:cs="Arial"/>
          <w:sz w:val="22"/>
          <w:szCs w:val="22"/>
        </w:rPr>
        <w:t>14.15.142  shall</w:t>
      </w:r>
      <w:proofErr w:type="gramEnd"/>
      <w:r>
        <w:rPr>
          <w:rFonts w:ascii="Arial" w:hAnsi="Arial" w:cs="Arial"/>
          <w:sz w:val="22"/>
          <w:szCs w:val="22"/>
        </w:rPr>
        <w:t xml:space="preserve">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w:t>
      </w:r>
      <w:proofErr w:type="gramStart"/>
      <w:r>
        <w:rPr>
          <w:rFonts w:ascii="Arial" w:hAnsi="Arial" w:cs="Arial"/>
          <w:lang w:val="en-US"/>
        </w:rPr>
        <w:t>by;</w:t>
      </w:r>
      <w:proofErr w:type="gramEnd"/>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w:t>
      </w:r>
      <w:proofErr w:type="gramStart"/>
      <w:r>
        <w:rPr>
          <w:rFonts w:ascii="Arial" w:hAnsi="Arial" w:cs="Arial"/>
          <w:lang w:val="en-US"/>
        </w:rPr>
        <w:t>a</w:t>
      </w:r>
      <w:proofErr w:type="gramEnd"/>
      <w:r>
        <w:rPr>
          <w:rFonts w:ascii="Arial" w:hAnsi="Arial" w:cs="Arial"/>
          <w:lang w:val="en-US"/>
        </w:rPr>
        <w:t xml:space="preserve">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476"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476"/>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w:t>
      </w:r>
      <w:proofErr w:type="gramStart"/>
      <w:r w:rsidRPr="00CD5631">
        <w:rPr>
          <w:rFonts w:ascii="Arial" w:hAnsi="Arial" w:cs="Arial"/>
          <w:sz w:val="22"/>
          <w:szCs w:val="22"/>
        </w:rPr>
        <w:t>a</w:t>
      </w:r>
      <w:proofErr w:type="gramEnd"/>
      <w:r w:rsidRPr="00CD5631">
        <w:rPr>
          <w:rFonts w:ascii="Arial" w:hAnsi="Arial" w:cs="Arial"/>
          <w:sz w:val="22"/>
          <w:szCs w:val="22"/>
        </w:rPr>
        <w:t xml:space="preserve">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477"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477"/>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422EC45E" w14:textId="7D4D73C4" w:rsidR="00414AB2" w:rsidRDefault="00414AB2" w:rsidP="00F611EC">
      <w:pPr>
        <w:ind w:left="1276" w:hanging="1276"/>
        <w:jc w:val="both"/>
        <w:rPr>
          <w:rFonts w:ascii="Arial" w:hAnsi="Arial" w:cs="Arial"/>
          <w:b/>
          <w:bCs/>
          <w:sz w:val="22"/>
          <w:szCs w:val="22"/>
          <w:u w:val="single"/>
        </w:rPr>
      </w:pPr>
      <w:r w:rsidRPr="00F611EC">
        <w:rPr>
          <w:rFonts w:ascii="Arial" w:hAnsi="Arial" w:cs="Arial"/>
          <w:b/>
          <w:bCs/>
          <w:sz w:val="22"/>
          <w:szCs w:val="22"/>
          <w:u w:val="single"/>
        </w:rPr>
        <w:t>14.15.1</w:t>
      </w:r>
      <w:r w:rsidR="00EE1BA9">
        <w:rPr>
          <w:rFonts w:ascii="Arial" w:hAnsi="Arial" w:cs="Arial"/>
          <w:b/>
          <w:bCs/>
          <w:sz w:val="22"/>
          <w:szCs w:val="22"/>
          <w:u w:val="single"/>
        </w:rPr>
        <w:t>56</w:t>
      </w:r>
      <w:r w:rsidR="003C7839">
        <w:rPr>
          <w:rFonts w:ascii="Arial" w:hAnsi="Arial" w:cs="Arial"/>
          <w:b/>
          <w:bCs/>
          <w:sz w:val="22"/>
          <w:szCs w:val="22"/>
          <w:u w:val="single"/>
        </w:rPr>
        <w:tab/>
      </w:r>
      <w:r w:rsidRPr="00F611EC">
        <w:rPr>
          <w:rFonts w:ascii="Arial" w:hAnsi="Arial" w:cs="Arial"/>
          <w:b/>
          <w:bCs/>
          <w:sz w:val="22"/>
          <w:szCs w:val="22"/>
          <w:u w:val="single"/>
        </w:rPr>
        <w:t>Anticipatory Investment</w:t>
      </w:r>
    </w:p>
    <w:p w14:paraId="2BDA9933" w14:textId="77777777" w:rsidR="008B5963" w:rsidRPr="00F611EC" w:rsidRDefault="008B5963" w:rsidP="00F611EC">
      <w:pPr>
        <w:ind w:left="1276" w:hanging="1276"/>
        <w:jc w:val="both"/>
        <w:rPr>
          <w:rFonts w:ascii="Arial" w:hAnsi="Arial" w:cs="Arial"/>
          <w:b/>
          <w:bCs/>
          <w:sz w:val="22"/>
          <w:szCs w:val="22"/>
          <w:u w:val="single"/>
        </w:rPr>
      </w:pPr>
    </w:p>
    <w:p w14:paraId="1730215E" w14:textId="1F5F2BCD" w:rsidR="00414AB2" w:rsidRDefault="00414AB2" w:rsidP="00F611EC">
      <w:pPr>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.1</w:t>
      </w:r>
      <w:r w:rsidRPr="00F611EC">
        <w:rPr>
          <w:rFonts w:ascii="Arial" w:hAnsi="Arial" w:cs="Arial"/>
          <w:sz w:val="22"/>
          <w:szCs w:val="22"/>
        </w:rPr>
        <w:tab/>
      </w:r>
      <w:r w:rsidRPr="00F611EC">
        <w:rPr>
          <w:rFonts w:ascii="Arial" w:hAnsi="Arial" w:cs="Arial"/>
          <w:b/>
          <w:bCs/>
          <w:sz w:val="22"/>
          <w:szCs w:val="22"/>
        </w:rPr>
        <w:t>Anticipatory Investment</w:t>
      </w:r>
      <w:r w:rsidRPr="00F611EC">
        <w:rPr>
          <w:rFonts w:ascii="Arial" w:hAnsi="Arial" w:cs="Arial"/>
          <w:sz w:val="22"/>
          <w:szCs w:val="22"/>
        </w:rPr>
        <w:t xml:space="preserve"> (AI) is </w:t>
      </w:r>
      <w:r w:rsidRPr="00F611EC">
        <w:rPr>
          <w:rStyle w:val="ui-provider"/>
          <w:rFonts w:ascii="Arial" w:hAnsi="Arial" w:cs="Arial"/>
          <w:sz w:val="22"/>
          <w:szCs w:val="22"/>
        </w:rPr>
        <w:t xml:space="preserve">investment in transmission assets which goes beyond the needs of the immediate offshore development or developments. </w:t>
      </w:r>
      <w:r w:rsidRPr="00F611EC">
        <w:rPr>
          <w:rFonts w:ascii="Arial" w:hAnsi="Arial" w:cs="Arial"/>
          <w:sz w:val="22"/>
          <w:szCs w:val="22"/>
        </w:rPr>
        <w:t xml:space="preserve">Where </w:t>
      </w:r>
      <w:r w:rsidRPr="00F611EC">
        <w:rPr>
          <w:rFonts w:ascii="Arial" w:hAnsi="Arial" w:cs="Arial"/>
          <w:b/>
          <w:bCs/>
          <w:sz w:val="22"/>
          <w:szCs w:val="22"/>
        </w:rPr>
        <w:t>Anticipatory Investment</w:t>
      </w:r>
      <w:r w:rsidRPr="00F611EC">
        <w:rPr>
          <w:rFonts w:ascii="Arial" w:hAnsi="Arial" w:cs="Arial"/>
          <w:sz w:val="22"/>
          <w:szCs w:val="22"/>
        </w:rPr>
        <w:t xml:space="preserve"> has been identified by the Authority, the generators’ Offshore local tariff will be calculated as per 14.15.121, and 14.15.129 – 14.15.134, but will utilise their individual generation connected and their proportion (AI or non-AI) of the OFTO revenue, Network Export Capacity, and asset ratings rather than those of the total project.</w:t>
      </w:r>
    </w:p>
    <w:p w14:paraId="7DA19419" w14:textId="77777777" w:rsidR="008B5963" w:rsidRPr="00F611EC" w:rsidRDefault="008B5963" w:rsidP="00F611EC">
      <w:pPr>
        <w:ind w:left="1276" w:hanging="1276"/>
        <w:jc w:val="both"/>
        <w:rPr>
          <w:rFonts w:ascii="Arial" w:hAnsi="Arial" w:cs="Arial"/>
          <w:sz w:val="22"/>
          <w:szCs w:val="22"/>
        </w:rPr>
      </w:pPr>
    </w:p>
    <w:p w14:paraId="2C7CD71C" w14:textId="21202C38" w:rsidR="00414AB2" w:rsidRPr="00F611EC" w:rsidRDefault="00414AB2" w:rsidP="00F611EC">
      <w:pPr>
        <w:spacing w:after="240"/>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.2</w:t>
      </w:r>
      <w:r w:rsidRPr="00F611EC">
        <w:rPr>
          <w:rFonts w:ascii="Arial" w:hAnsi="Arial" w:cs="Arial"/>
          <w:sz w:val="22"/>
          <w:szCs w:val="22"/>
        </w:rPr>
        <w:tab/>
        <w:t xml:space="preserve">Any generator(s) connected to the </w:t>
      </w:r>
      <w:r w:rsidRPr="00F611EC">
        <w:rPr>
          <w:rFonts w:ascii="Arial" w:hAnsi="Arial" w:cs="Arial"/>
          <w:b/>
          <w:bCs/>
          <w:sz w:val="22"/>
          <w:szCs w:val="22"/>
        </w:rPr>
        <w:t>Offshore Transmission System</w:t>
      </w:r>
      <w:r w:rsidRPr="00F611EC">
        <w:rPr>
          <w:rFonts w:ascii="Arial" w:hAnsi="Arial" w:cs="Arial"/>
          <w:sz w:val="22"/>
          <w:szCs w:val="22"/>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C551D58" w14:textId="6A4D2487"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.3</w:t>
      </w:r>
      <w:r w:rsidRPr="00F611EC">
        <w:rPr>
          <w:rFonts w:ascii="Arial" w:hAnsi="Arial" w:cs="Arial"/>
          <w:sz w:val="22"/>
          <w:szCs w:val="22"/>
        </w:rPr>
        <w:tab/>
        <w:t xml:space="preserve">During the period between the </w:t>
      </w:r>
      <w:r w:rsidRPr="00F611EC">
        <w:rPr>
          <w:rFonts w:ascii="Arial" w:hAnsi="Arial" w:cs="Arial"/>
          <w:b/>
          <w:bCs/>
          <w:sz w:val="22"/>
          <w:szCs w:val="22"/>
        </w:rPr>
        <w:t>Offshore Transmission System</w:t>
      </w:r>
      <w:r w:rsidRPr="00F611EC">
        <w:rPr>
          <w:rFonts w:ascii="Arial" w:hAnsi="Arial" w:cs="Arial"/>
          <w:sz w:val="22"/>
          <w:szCs w:val="22"/>
        </w:rPr>
        <w:t xml:space="preserve"> being transferred to the OFTO and the subsequent generator(s) connecting, the AI portion of the OFTO revenue cannot be recovered from the subsequent generator(s). The difference between what is payable to the OFTO but cannot be recovered from the subsequent generator(s) is referred to as the ‘AI Cost Gap</w:t>
      </w:r>
      <w:r w:rsidRPr="00F611EC">
        <w:rPr>
          <w:rFonts w:ascii="Arial" w:hAnsi="Arial" w:cs="Arial"/>
          <w:b/>
          <w:bCs/>
          <w:sz w:val="22"/>
          <w:szCs w:val="22"/>
        </w:rPr>
        <w:t>.</w:t>
      </w:r>
      <w:r w:rsidRPr="00F611EC">
        <w:rPr>
          <w:rFonts w:ascii="Arial" w:hAnsi="Arial" w:cs="Arial"/>
          <w:sz w:val="22"/>
          <w:szCs w:val="22"/>
        </w:rPr>
        <w:t>’</w:t>
      </w:r>
    </w:p>
    <w:p w14:paraId="4CDF54C5" w14:textId="77777777" w:rsidR="008B5963" w:rsidRPr="00F611EC" w:rsidRDefault="008B5963" w:rsidP="00F611EC">
      <w:pPr>
        <w:spacing w:line="252" w:lineRule="auto"/>
        <w:ind w:left="1276" w:hanging="1276"/>
        <w:jc w:val="both"/>
        <w:rPr>
          <w:rFonts w:ascii="Arial" w:hAnsi="Arial" w:cs="Arial"/>
          <w:sz w:val="22"/>
          <w:szCs w:val="22"/>
        </w:rPr>
      </w:pPr>
    </w:p>
    <w:p w14:paraId="7853A071" w14:textId="2C7F341F"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.4</w:t>
      </w:r>
      <w:r w:rsidRPr="00F611EC">
        <w:rPr>
          <w:rFonts w:ascii="Arial" w:hAnsi="Arial" w:cs="Arial"/>
          <w:sz w:val="22"/>
          <w:szCs w:val="22"/>
        </w:rPr>
        <w:tab/>
        <w:t xml:space="preserve">Prior to the subsequent generator(s) connecting, the AI Cost Gap will be recovered from demand customers via the </w:t>
      </w:r>
      <w:r w:rsidRPr="00F611EC">
        <w:rPr>
          <w:rFonts w:ascii="Arial" w:hAnsi="Arial" w:cs="Arial"/>
          <w:b/>
          <w:bCs/>
          <w:sz w:val="22"/>
          <w:szCs w:val="22"/>
        </w:rPr>
        <w:t>Transmission Demand Residual</w:t>
      </w:r>
      <w:r w:rsidRPr="00F611EC">
        <w:rPr>
          <w:rFonts w:ascii="Arial" w:hAnsi="Arial" w:cs="Arial"/>
          <w:sz w:val="22"/>
          <w:szCs w:val="22"/>
        </w:rPr>
        <w:t>. The AI Cost Gap will be repaid to demand customers by the subsequent generator(s), once connected to the transmission system, either:</w:t>
      </w:r>
    </w:p>
    <w:p w14:paraId="695DE5D5" w14:textId="77777777" w:rsidR="008B5963" w:rsidRPr="00F611EC" w:rsidRDefault="008B5963" w:rsidP="00F611EC">
      <w:pPr>
        <w:spacing w:line="252" w:lineRule="auto"/>
        <w:jc w:val="both"/>
        <w:rPr>
          <w:rFonts w:ascii="Arial" w:hAnsi="Arial" w:cs="Arial"/>
          <w:sz w:val="22"/>
          <w:szCs w:val="22"/>
        </w:rPr>
      </w:pPr>
    </w:p>
    <w:p w14:paraId="3B3F0956" w14:textId="77777777" w:rsidR="00414AB2" w:rsidRDefault="00414AB2" w:rsidP="00F611EC">
      <w:pPr>
        <w:pStyle w:val="ListParagraph"/>
        <w:numPr>
          <w:ilvl w:val="0"/>
          <w:numId w:val="135"/>
        </w:numPr>
        <w:spacing w:line="252" w:lineRule="auto"/>
        <w:ind w:left="1800"/>
        <w:contextualSpacing/>
        <w:jc w:val="both"/>
        <w:rPr>
          <w:rFonts w:ascii="Arial" w:hAnsi="Arial" w:cs="Arial"/>
          <w:sz w:val="22"/>
          <w:szCs w:val="22"/>
        </w:rPr>
      </w:pPr>
      <w:r w:rsidRPr="00F611EC">
        <w:rPr>
          <w:rFonts w:ascii="Arial" w:hAnsi="Arial" w:cs="Arial"/>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3D01BF14" w14:textId="77777777" w:rsidR="008B5963" w:rsidRPr="00F611EC" w:rsidRDefault="008B5963" w:rsidP="00F611EC">
      <w:pPr>
        <w:spacing w:line="252" w:lineRule="auto"/>
        <w:ind w:left="1440"/>
        <w:contextualSpacing/>
        <w:jc w:val="both"/>
        <w:rPr>
          <w:rFonts w:ascii="Arial" w:hAnsi="Arial" w:cs="Arial"/>
          <w:sz w:val="22"/>
          <w:szCs w:val="22"/>
        </w:rPr>
      </w:pPr>
    </w:p>
    <w:p w14:paraId="7C55EC80" w14:textId="77777777" w:rsidR="00414AB2" w:rsidRPr="00F611EC" w:rsidRDefault="00414AB2" w:rsidP="00F611EC">
      <w:pPr>
        <w:pStyle w:val="ListParagraph"/>
        <w:numPr>
          <w:ilvl w:val="0"/>
          <w:numId w:val="135"/>
        </w:numPr>
        <w:spacing w:before="120" w:after="160" w:line="252" w:lineRule="auto"/>
        <w:ind w:left="1800"/>
        <w:contextualSpacing/>
        <w:jc w:val="both"/>
        <w:rPr>
          <w:rFonts w:ascii="Arial" w:hAnsi="Arial" w:cs="Arial"/>
          <w:sz w:val="22"/>
          <w:szCs w:val="22"/>
        </w:rPr>
      </w:pPr>
      <w:r w:rsidRPr="00F611EC">
        <w:rPr>
          <w:rFonts w:ascii="Arial" w:hAnsi="Arial" w:cs="Arial"/>
          <w:sz w:val="22"/>
          <w:szCs w:val="22"/>
        </w:rPr>
        <w:t>alternatively, if decided by the generator(s), be paid via one payment in the charging year in which the subsequent generator(s) connects.</w:t>
      </w:r>
    </w:p>
    <w:p w14:paraId="075ED68D" w14:textId="2EBA8BEC" w:rsidR="00414AB2" w:rsidRDefault="00414AB2" w:rsidP="00F611EC">
      <w:pPr>
        <w:spacing w:line="252" w:lineRule="auto"/>
        <w:ind w:left="1276" w:hanging="1418"/>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.5</w:t>
      </w:r>
      <w:r w:rsidRPr="00F611EC">
        <w:rPr>
          <w:rFonts w:ascii="Arial" w:hAnsi="Arial" w:cs="Arial"/>
          <w:b/>
          <w:bCs/>
          <w:i/>
          <w:iCs/>
          <w:sz w:val="22"/>
          <w:szCs w:val="22"/>
        </w:rPr>
        <w:tab/>
      </w:r>
      <w:r w:rsidRPr="00F611EC">
        <w:rPr>
          <w:rFonts w:ascii="Arial" w:hAnsi="Arial" w:cs="Arial"/>
          <w:i/>
          <w:iCs/>
          <w:sz w:val="22"/>
          <w:szCs w:val="22"/>
        </w:rPr>
        <w:t>Calculating</w:t>
      </w:r>
      <w:r w:rsidRPr="00F611EC">
        <w:rPr>
          <w:rFonts w:ascii="Arial" w:hAnsi="Arial" w:cs="Arial"/>
          <w:i/>
          <w:sz w:val="22"/>
          <w:szCs w:val="22"/>
        </w:rPr>
        <w:t xml:space="preserve"> the AI Cost Gap</w:t>
      </w:r>
      <w:r w:rsidRPr="00F611EC">
        <w:rPr>
          <w:rFonts w:ascii="Arial" w:hAnsi="Arial" w:cs="Arial"/>
          <w:b/>
          <w:bCs/>
          <w:sz w:val="22"/>
          <w:szCs w:val="22"/>
        </w:rPr>
        <w:t>:</w:t>
      </w:r>
      <w:r w:rsidRPr="00F611EC">
        <w:rPr>
          <w:rFonts w:ascii="Arial" w:hAnsi="Arial" w:cs="Arial"/>
          <w:sz w:val="22"/>
          <w:szCs w:val="22"/>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14.15.1</w:t>
      </w:r>
      <w:r w:rsidR="00EE1BA9">
        <w:rPr>
          <w:rFonts w:ascii="Arial" w:hAnsi="Arial" w:cs="Arial"/>
          <w:sz w:val="22"/>
          <w:szCs w:val="22"/>
        </w:rPr>
        <w:t>56</w:t>
      </w:r>
      <w:r w:rsidRPr="00F611EC">
        <w:rPr>
          <w:rFonts w:ascii="Arial" w:hAnsi="Arial" w:cs="Arial"/>
          <w:sz w:val="22"/>
          <w:szCs w:val="22"/>
        </w:rPr>
        <w:t>.6, to ensure it is in the appropriate price base for the year the AI Cost Gap Tariff becomes applicable. The total of these values will be the AI Cost Gap.</w:t>
      </w:r>
    </w:p>
    <w:p w14:paraId="18D6AC44" w14:textId="77777777" w:rsidR="008B5963" w:rsidRPr="00F611EC" w:rsidRDefault="008B5963" w:rsidP="00F611EC">
      <w:pPr>
        <w:spacing w:line="252" w:lineRule="auto"/>
        <w:ind w:left="1418" w:hanging="1418"/>
        <w:jc w:val="both"/>
        <w:rPr>
          <w:rFonts w:ascii="Arial" w:hAnsi="Arial" w:cs="Arial"/>
          <w:sz w:val="22"/>
          <w:szCs w:val="22"/>
        </w:rPr>
      </w:pPr>
    </w:p>
    <w:p w14:paraId="5C599000" w14:textId="4596966E" w:rsidR="00414AB2" w:rsidRPr="00F611EC" w:rsidRDefault="00414AB2" w:rsidP="00F611EC">
      <w:pPr>
        <w:spacing w:line="252" w:lineRule="auto"/>
        <w:ind w:left="1418" w:hanging="1418"/>
        <w:jc w:val="both"/>
        <w:rPr>
          <w:rFonts w:ascii="Arial" w:hAnsi="Arial" w:cs="Arial"/>
          <w:sz w:val="22"/>
          <w:szCs w:val="22"/>
        </w:rPr>
      </w:pPr>
      <w:r w:rsidRPr="00F611EC">
        <w:rPr>
          <w:rFonts w:ascii="Arial" w:hAnsi="Arial" w:cs="Arial"/>
          <w:b/>
          <w:bCs/>
          <w:sz w:val="22"/>
          <w:szCs w:val="22"/>
        </w:rPr>
        <w:t>14.15.1</w:t>
      </w:r>
      <w:r w:rsidR="00EE1BA9">
        <w:rPr>
          <w:rFonts w:ascii="Arial" w:hAnsi="Arial" w:cs="Arial"/>
          <w:b/>
          <w:bCs/>
          <w:sz w:val="22"/>
          <w:szCs w:val="22"/>
        </w:rPr>
        <w:t>56</w:t>
      </w:r>
      <w:r w:rsidRPr="00F611EC">
        <w:rPr>
          <w:rFonts w:ascii="Arial" w:hAnsi="Arial" w:cs="Arial"/>
          <w:b/>
          <w:bCs/>
          <w:sz w:val="22"/>
          <w:szCs w:val="22"/>
        </w:rPr>
        <w:t>.6</w:t>
      </w:r>
      <w:r w:rsidRPr="00F611EC">
        <w:rPr>
          <w:rFonts w:ascii="Arial" w:hAnsi="Arial" w:cs="Arial"/>
          <w:sz w:val="22"/>
          <w:szCs w:val="22"/>
        </w:rPr>
        <w:t xml:space="preserve"> The inflation to be applied to the AI Cost Gap and the AI Cost Gap Tariff will be</w:t>
      </w:r>
      <w:r w:rsidR="003C7839">
        <w:rPr>
          <w:rFonts w:ascii="Arial" w:hAnsi="Arial" w:cs="Arial"/>
          <w:sz w:val="22"/>
          <w:szCs w:val="22"/>
        </w:rPr>
        <w:t xml:space="preserve"> </w:t>
      </w:r>
      <w:r w:rsidRPr="00F611EC">
        <w:rPr>
          <w:rFonts w:ascii="Arial" w:hAnsi="Arial" w:cs="Arial"/>
          <w:sz w:val="22"/>
          <w:szCs w:val="22"/>
        </w:rPr>
        <w:t>calculated as follows:</w:t>
      </w:r>
    </w:p>
    <w:p w14:paraId="72F6335A" w14:textId="77777777" w:rsidR="00414AB2" w:rsidRPr="00F611EC" w:rsidRDefault="00414AB2" w:rsidP="00F611EC">
      <w:pPr>
        <w:pStyle w:val="BodyText"/>
        <w:jc w:val="both"/>
        <w:rPr>
          <w:rFonts w:ascii="Arial" w:hAnsi="Arial" w:cs="Arial"/>
          <w:sz w:val="22"/>
          <w:szCs w:val="22"/>
        </w:rPr>
      </w:pPr>
      <m:oMathPara>
        <m:oMath>
          <m:r>
            <w:rPr>
              <w:rFonts w:ascii="Cambria Math" w:hAnsi="Cambria Math" w:cs="Arial"/>
              <w:sz w:val="22"/>
              <w:szCs w:val="22"/>
            </w:rPr>
            <m:t>Inflation in year t=</m:t>
          </m:r>
          <m:f>
            <m:fPr>
              <m:ctrlPr>
                <w:rPr>
                  <w:rFonts w:ascii="Cambria Math" w:hAnsi="Cambria Math" w:cs="Arial"/>
                  <w:i/>
                  <w:iCs/>
                  <w:sz w:val="22"/>
                  <w:szCs w:val="22"/>
                </w:rPr>
              </m:ctrlPr>
            </m:fPr>
            <m:num>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t-1</m:t>
                  </m:r>
                </m:sub>
              </m:sSub>
            </m:num>
            <m:den>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t-2</m:t>
                  </m:r>
                </m:sub>
              </m:sSub>
            </m:den>
          </m:f>
        </m:oMath>
      </m:oMathPara>
    </w:p>
    <w:p w14:paraId="6A1CFE5A" w14:textId="77777777" w:rsidR="00414AB2" w:rsidRPr="00F611EC" w:rsidRDefault="00414AB2" w:rsidP="00F611EC">
      <w:pPr>
        <w:spacing w:line="252" w:lineRule="auto"/>
        <w:jc w:val="both"/>
        <w:rPr>
          <w:rFonts w:ascii="Arial" w:hAnsi="Arial" w:cs="Arial"/>
          <w:sz w:val="22"/>
          <w:szCs w:val="22"/>
        </w:rPr>
      </w:pPr>
    </w:p>
    <w:p w14:paraId="7556A9DE" w14:textId="3D15CE8E"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b/>
          <w:bCs/>
          <w:sz w:val="22"/>
          <w:szCs w:val="22"/>
        </w:rPr>
        <w:t>.</w:t>
      </w:r>
      <w:r w:rsidRPr="00F611EC">
        <w:rPr>
          <w:rFonts w:ascii="Arial" w:hAnsi="Arial" w:cs="Arial"/>
          <w:sz w:val="22"/>
          <w:szCs w:val="22"/>
        </w:rPr>
        <w:t>7</w:t>
      </w:r>
      <w:r w:rsidRPr="00F611EC">
        <w:rPr>
          <w:rFonts w:ascii="Arial" w:hAnsi="Arial" w:cs="Arial"/>
          <w:b/>
          <w:bCs/>
          <w:i/>
          <w:iCs/>
          <w:sz w:val="22"/>
          <w:szCs w:val="22"/>
        </w:rPr>
        <w:tab/>
      </w:r>
      <w:r w:rsidRPr="00F611EC">
        <w:rPr>
          <w:rFonts w:ascii="Arial" w:hAnsi="Arial" w:cs="Arial"/>
          <w:i/>
          <w:iCs/>
          <w:sz w:val="22"/>
          <w:szCs w:val="22"/>
        </w:rPr>
        <w:t>Calculating the</w:t>
      </w:r>
      <w:r w:rsidRPr="00F611EC">
        <w:rPr>
          <w:rFonts w:ascii="Arial" w:hAnsi="Arial" w:cs="Arial"/>
          <w:b/>
          <w:bCs/>
          <w:i/>
          <w:iCs/>
          <w:sz w:val="22"/>
          <w:szCs w:val="22"/>
        </w:rPr>
        <w:t xml:space="preserve"> </w:t>
      </w:r>
      <w:r w:rsidRPr="00F611EC">
        <w:rPr>
          <w:rFonts w:ascii="Arial" w:hAnsi="Arial" w:cs="Arial"/>
          <w:i/>
          <w:sz w:val="22"/>
          <w:szCs w:val="22"/>
        </w:rPr>
        <w:t>AI Cost Gap Tariff</w:t>
      </w:r>
      <w:r w:rsidRPr="00F611EC">
        <w:rPr>
          <w:rFonts w:ascii="Arial" w:hAnsi="Arial" w:cs="Arial"/>
          <w:sz w:val="22"/>
          <w:szCs w:val="22"/>
        </w:rPr>
        <w:t xml:space="preserve">: The AI Cost Gap Tariff for the subsequent generator (generator </w:t>
      </w:r>
      <m:oMath>
        <m:r>
          <w:rPr>
            <w:rFonts w:ascii="Cambria Math" w:hAnsi="Cambria Math" w:cs="Arial"/>
            <w:sz w:val="22"/>
            <w:szCs w:val="22"/>
          </w:rPr>
          <m:t>i)</m:t>
        </m:r>
      </m:oMath>
      <w:r w:rsidRPr="00F611EC">
        <w:rPr>
          <w:rFonts w:ascii="Arial" w:hAnsi="Arial" w:cs="Arial"/>
          <w:sz w:val="22"/>
          <w:szCs w:val="22"/>
        </w:rPr>
        <w:t xml:space="preserve"> which is expressed in £/kW, shall be the ratio of the AI Cost Gap that generator </w:t>
      </w:r>
      <m:oMath>
        <m:r>
          <w:rPr>
            <w:rFonts w:ascii="Cambria Math" w:hAnsi="Cambria Math" w:cs="Arial"/>
            <w:sz w:val="22"/>
            <w:szCs w:val="22"/>
          </w:rPr>
          <m:t>i</m:t>
        </m:r>
      </m:oMath>
      <w:r w:rsidRPr="00F611EC">
        <w:rPr>
          <w:rFonts w:ascii="Arial" w:hAnsi="Arial" w:cs="Arial"/>
          <w:sz w:val="22"/>
          <w:szCs w:val="22"/>
        </w:rPr>
        <w:t xml:space="preserve"> is liable to pay for the relevant year (£) and the </w:t>
      </w:r>
      <w:r w:rsidRPr="00F611EC">
        <w:rPr>
          <w:rFonts w:ascii="Arial" w:hAnsi="Arial" w:cs="Arial"/>
          <w:b/>
          <w:bCs/>
          <w:sz w:val="22"/>
          <w:szCs w:val="22"/>
        </w:rPr>
        <w:t>Transmission Entry Capacity</w:t>
      </w:r>
      <w:r w:rsidRPr="00F611EC">
        <w:rPr>
          <w:rFonts w:ascii="Arial" w:hAnsi="Arial" w:cs="Arial"/>
          <w:sz w:val="22"/>
          <w:szCs w:val="22"/>
        </w:rPr>
        <w:t xml:space="preserve"> (kW) of generator </w:t>
      </w:r>
      <m:oMath>
        <m:r>
          <w:rPr>
            <w:rFonts w:ascii="Cambria Math" w:hAnsi="Cambria Math" w:cs="Arial"/>
            <w:sz w:val="22"/>
            <w:szCs w:val="22"/>
          </w:rPr>
          <m:t>i</m:t>
        </m:r>
      </m:oMath>
      <w:r w:rsidRPr="00F611EC">
        <w:rPr>
          <w:rFonts w:ascii="Arial" w:hAnsi="Arial" w:cs="Arial"/>
          <w:sz w:val="22"/>
          <w:szCs w:val="22"/>
        </w:rPr>
        <w:t>, i.e:</w:t>
      </w:r>
    </w:p>
    <w:p w14:paraId="4398FF4F" w14:textId="77777777" w:rsidR="008B5963" w:rsidRPr="00F611EC" w:rsidRDefault="008B5963" w:rsidP="00F611EC">
      <w:pPr>
        <w:spacing w:line="252" w:lineRule="auto"/>
        <w:jc w:val="both"/>
        <w:rPr>
          <w:rFonts w:ascii="Arial" w:hAnsi="Arial" w:cs="Arial"/>
          <w:sz w:val="22"/>
          <w:szCs w:val="22"/>
        </w:rPr>
      </w:pPr>
    </w:p>
    <w:p w14:paraId="18BFAE6D" w14:textId="77777777" w:rsidR="00414AB2" w:rsidRDefault="00414AB2" w:rsidP="00F611EC">
      <w:pPr>
        <w:pStyle w:val="ListParagraph"/>
        <w:numPr>
          <w:ilvl w:val="0"/>
          <w:numId w:val="134"/>
        </w:numPr>
        <w:spacing w:line="252" w:lineRule="auto"/>
        <w:contextualSpacing/>
        <w:jc w:val="both"/>
        <w:rPr>
          <w:rFonts w:ascii="Arial" w:hAnsi="Arial" w:cs="Arial"/>
          <w:sz w:val="22"/>
          <w:szCs w:val="22"/>
        </w:rPr>
      </w:pPr>
      <w:r w:rsidRPr="00F611EC">
        <w:rPr>
          <w:rFonts w:ascii="Arial" w:hAnsi="Arial" w:cs="Arial"/>
          <w:sz w:val="22"/>
          <w:szCs w:val="22"/>
        </w:rPr>
        <w:t xml:space="preserve">AI Cost Gap Tariff for Generator </w:t>
      </w:r>
      <m:oMath>
        <m:r>
          <w:rPr>
            <w:rFonts w:ascii="Cambria Math" w:hAnsi="Cambria Math" w:cs="Arial"/>
            <w:sz w:val="22"/>
            <w:szCs w:val="22"/>
          </w:rPr>
          <m:t xml:space="preserve">i= </m:t>
        </m:r>
        <m:f>
          <m:fPr>
            <m:ctrlPr>
              <w:rPr>
                <w:rFonts w:ascii="Cambria Math" w:hAnsi="Cambria Math" w:cs="Arial"/>
                <w:i/>
                <w:sz w:val="22"/>
                <w:szCs w:val="22"/>
              </w:rPr>
            </m:ctrlPr>
          </m:fPr>
          <m:num>
            <m:r>
              <w:rPr>
                <w:rFonts w:ascii="Cambria Math" w:hAnsi="Cambria Math" w:cs="Arial"/>
                <w:sz w:val="22"/>
                <w:szCs w:val="22"/>
              </w:rPr>
              <m:t>n×AI Cost Gap</m:t>
            </m:r>
          </m:num>
          <m:den>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den>
        </m:f>
      </m:oMath>
    </w:p>
    <w:p w14:paraId="4A20FB1C" w14:textId="77777777" w:rsidR="008B5963" w:rsidRPr="00F611EC" w:rsidRDefault="008B5963" w:rsidP="00F611EC">
      <w:pPr>
        <w:spacing w:line="252" w:lineRule="auto"/>
        <w:ind w:left="360"/>
        <w:contextualSpacing/>
        <w:jc w:val="both"/>
        <w:rPr>
          <w:rFonts w:ascii="Arial" w:hAnsi="Arial" w:cs="Arial"/>
          <w:sz w:val="22"/>
          <w:szCs w:val="22"/>
        </w:rPr>
      </w:pPr>
    </w:p>
    <w:p w14:paraId="0C9339FB" w14:textId="77777777" w:rsidR="00414AB2" w:rsidRPr="00F611EC" w:rsidRDefault="00414AB2" w:rsidP="00F611EC">
      <w:pPr>
        <w:pStyle w:val="ListParagraph"/>
        <w:numPr>
          <w:ilvl w:val="0"/>
          <w:numId w:val="134"/>
        </w:numPr>
        <w:spacing w:after="160" w:line="252" w:lineRule="auto"/>
        <w:contextualSpacing/>
        <w:jc w:val="both"/>
        <w:rPr>
          <w:rFonts w:ascii="Arial" w:hAnsi="Arial" w:cs="Arial"/>
          <w:sz w:val="22"/>
          <w:szCs w:val="22"/>
        </w:rPr>
      </w:pPr>
      <w:r w:rsidRPr="00F611EC">
        <w:rPr>
          <w:rFonts w:ascii="Arial" w:hAnsi="Arial" w:cs="Arial"/>
          <w:sz w:val="22"/>
          <w:szCs w:val="22"/>
        </w:rPr>
        <w:t>Where:</w:t>
      </w:r>
    </w:p>
    <w:p w14:paraId="0724165F" w14:textId="77777777" w:rsidR="00414AB2" w:rsidRPr="00F611EC" w:rsidRDefault="00000000" w:rsidP="00F611EC">
      <w:pPr>
        <w:pStyle w:val="ListParagraph"/>
        <w:numPr>
          <w:ilvl w:val="1"/>
          <w:numId w:val="134"/>
        </w:numPr>
        <w:spacing w:after="160" w:line="252" w:lineRule="auto"/>
        <w:contextualSpacing/>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oMath>
      <w:r w:rsidR="00414AB2" w:rsidRPr="00F611EC">
        <w:rPr>
          <w:rFonts w:ascii="Arial" w:hAnsi="Arial" w:cs="Arial"/>
          <w:sz w:val="22"/>
          <w:szCs w:val="22"/>
        </w:rPr>
        <w:t xml:space="preserve">= </w:t>
      </w:r>
      <w:r w:rsidR="00414AB2" w:rsidRPr="00F611EC">
        <w:rPr>
          <w:rFonts w:ascii="Arial" w:hAnsi="Arial" w:cs="Arial"/>
          <w:b/>
          <w:bCs/>
          <w:sz w:val="22"/>
          <w:szCs w:val="22"/>
        </w:rPr>
        <w:t>Transmission Entry Capacity</w:t>
      </w:r>
      <w:r w:rsidR="00414AB2" w:rsidRPr="00F611EC">
        <w:rPr>
          <w:rFonts w:ascii="Arial" w:hAnsi="Arial" w:cs="Arial"/>
          <w:sz w:val="22"/>
          <w:szCs w:val="22"/>
        </w:rPr>
        <w:t xml:space="preserve"> of generator </w:t>
      </w:r>
      <m:oMath>
        <m:r>
          <w:rPr>
            <w:rFonts w:ascii="Cambria Math" w:hAnsi="Cambria Math" w:cs="Arial"/>
            <w:sz w:val="22"/>
            <w:szCs w:val="22"/>
          </w:rPr>
          <m:t>i</m:t>
        </m:r>
      </m:oMath>
      <w:r w:rsidR="00414AB2" w:rsidRPr="00F611EC">
        <w:rPr>
          <w:rFonts w:ascii="Arial" w:eastAsiaTheme="minorEastAsia" w:hAnsi="Arial" w:cs="Arial"/>
          <w:sz w:val="22"/>
          <w:szCs w:val="22"/>
        </w:rPr>
        <w:t xml:space="preserve"> in kW</w:t>
      </w:r>
    </w:p>
    <w:p w14:paraId="0E7AF93B" w14:textId="77777777"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number of days remaining in the year over which the tariff is to be paid</w:t>
      </w:r>
    </w:p>
    <w:p w14:paraId="1EB8012F" w14:textId="08A1FA33"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total number of days over which the tariff is applicable (calculated as per 14.15.1</w:t>
      </w:r>
      <w:r w:rsidR="00EE1BA9">
        <w:rPr>
          <w:rFonts w:ascii="Arial" w:hAnsi="Arial" w:cs="Arial"/>
          <w:sz w:val="22"/>
          <w:szCs w:val="22"/>
        </w:rPr>
        <w:t>56</w:t>
      </w:r>
      <w:r w:rsidRPr="00F611EC">
        <w:rPr>
          <w:rFonts w:ascii="Arial" w:hAnsi="Arial" w:cs="Arial"/>
          <w:sz w:val="22"/>
          <w:szCs w:val="22"/>
        </w:rPr>
        <w:t>.4)</w:t>
      </w:r>
    </w:p>
    <w:p w14:paraId="0551C63C" w14:textId="0F82D03C" w:rsidR="00EB2B4D" w:rsidRPr="00F611EC" w:rsidRDefault="00414AB2" w:rsidP="00F611EC">
      <w:pPr>
        <w:ind w:left="1418" w:hanging="1418"/>
        <w:jc w:val="both"/>
        <w:rPr>
          <w:rFonts w:ascii="Arial" w:eastAsia="Calibri" w:hAnsi="Arial" w:cs="Arial"/>
          <w:sz w:val="22"/>
          <w:szCs w:val="22"/>
          <w:lang w:val="en-US"/>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.8</w:t>
      </w:r>
      <w:r w:rsidRPr="00F611EC">
        <w:rPr>
          <w:rFonts w:ascii="Arial" w:hAnsi="Arial" w:cs="Arial"/>
          <w:sz w:val="22"/>
          <w:szCs w:val="22"/>
        </w:rPr>
        <w:tab/>
        <w:t>The calculation described in 14.15.1</w:t>
      </w:r>
      <w:r w:rsidR="00EE1BA9">
        <w:rPr>
          <w:rFonts w:ascii="Arial" w:hAnsi="Arial" w:cs="Arial"/>
          <w:sz w:val="22"/>
          <w:szCs w:val="22"/>
        </w:rPr>
        <w:t>56</w:t>
      </w:r>
      <w:r w:rsidRPr="00F611EC">
        <w:rPr>
          <w:rFonts w:ascii="Arial" w:hAnsi="Arial" w:cs="Arial"/>
          <w:sz w:val="22"/>
          <w:szCs w:val="22"/>
        </w:rPr>
        <w:t xml:space="preserve">.6 shall be used for the initial partial year in which generator </w:t>
      </w:r>
      <m:oMath>
        <m:r>
          <w:rPr>
            <w:rFonts w:ascii="Cambria Math" w:hAnsi="Cambria Math" w:cs="Arial"/>
            <w:sz w:val="22"/>
            <w:szCs w:val="22"/>
          </w:rPr>
          <m:t>i</m:t>
        </m:r>
      </m:oMath>
      <w:r w:rsidRPr="00F611EC">
        <w:rPr>
          <w:rFonts w:ascii="Arial" w:hAnsi="Arial" w:cs="Arial"/>
          <w:sz w:val="22"/>
          <w:szCs w:val="22"/>
        </w:rPr>
        <w:t xml:space="preserve"> connects (if applicable) and the first full charging year. For each subsequent year that the AI Cost Gap Tariff is applicable after the year of calculation, the full year AI Cost Gap Tariff for generator </w:t>
      </w:r>
      <m:oMath>
        <m:r>
          <w:rPr>
            <w:rFonts w:ascii="Cambria Math" w:hAnsi="Cambria Math" w:cs="Arial"/>
            <w:sz w:val="22"/>
            <w:szCs w:val="22"/>
          </w:rPr>
          <m:t>i</m:t>
        </m:r>
      </m:oMath>
      <w:r w:rsidRPr="00F611EC">
        <w:rPr>
          <w:rFonts w:ascii="Arial" w:hAnsi="Arial" w:cs="Arial"/>
          <w:sz w:val="22"/>
          <w:szCs w:val="22"/>
        </w:rPr>
        <w:t xml:space="preserve"> shall be inflated in line with the average increase in May to October CPIH as per 14.15.1</w:t>
      </w:r>
      <w:r w:rsidR="00EE1BA9">
        <w:rPr>
          <w:rFonts w:ascii="Arial" w:hAnsi="Arial" w:cs="Arial"/>
          <w:sz w:val="22"/>
          <w:szCs w:val="22"/>
        </w:rPr>
        <w:t>56</w:t>
      </w:r>
      <w:r w:rsidRPr="00F611EC">
        <w:rPr>
          <w:rFonts w:ascii="Arial" w:hAnsi="Arial" w:cs="Arial"/>
          <w:sz w:val="22"/>
          <w:szCs w:val="22"/>
        </w:rPr>
        <w:t>.6</w:t>
      </w:r>
      <w:r w:rsidR="00EE1BA9">
        <w:rPr>
          <w:rFonts w:ascii="Arial" w:hAnsi="Arial" w:cs="Arial"/>
          <w:sz w:val="22"/>
          <w:szCs w:val="22"/>
        </w:rPr>
        <w:t>.</w:t>
      </w: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478" w:name="_Toc32201082"/>
      <w:bookmarkStart w:id="479" w:name="_Toc49661119"/>
      <w:bookmarkEnd w:id="474"/>
      <w:bookmarkEnd w:id="475"/>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480" w:name="_Ref506957800"/>
      <w:bookmarkStart w:id="481" w:name="_Toc32201083"/>
      <w:bookmarkStart w:id="482" w:name="_Toc49661120"/>
      <w:bookmarkStart w:id="483" w:name="_Toc98821478"/>
      <w:bookmarkStart w:id="484" w:name="_Toc111259845"/>
      <w:bookmarkStart w:id="485" w:name="_Toc111262532"/>
      <w:bookmarkStart w:id="486" w:name="_Toc274049695"/>
      <w:bookmarkEnd w:id="478"/>
      <w:bookmarkEnd w:id="479"/>
      <w:r w:rsidRPr="00D54761">
        <w:rPr>
          <w:bCs/>
          <w:color w:val="auto"/>
          <w:sz w:val="28"/>
          <w:szCs w:val="28"/>
        </w:rPr>
        <w:t>14.16 Derivation of the Transmission Network Use of System Energy Consumption Tariff</w:t>
      </w:r>
      <w:bookmarkEnd w:id="480"/>
      <w:bookmarkEnd w:id="481"/>
      <w:bookmarkEnd w:id="482"/>
      <w:r w:rsidRPr="00D54761">
        <w:rPr>
          <w:bCs/>
          <w:color w:val="auto"/>
          <w:sz w:val="28"/>
          <w:szCs w:val="28"/>
        </w:rPr>
        <w:t xml:space="preserve"> and </w:t>
      </w:r>
      <w:proofErr w:type="gramStart"/>
      <w:r w:rsidRPr="00D54761">
        <w:rPr>
          <w:bCs/>
          <w:color w:val="auto"/>
          <w:sz w:val="28"/>
          <w:szCs w:val="28"/>
        </w:rPr>
        <w:t>Short Term</w:t>
      </w:r>
      <w:proofErr w:type="gramEnd"/>
      <w:r w:rsidRPr="00D54761">
        <w:rPr>
          <w:bCs/>
          <w:color w:val="auto"/>
          <w:sz w:val="28"/>
          <w:szCs w:val="28"/>
        </w:rPr>
        <w:t xml:space="preserve"> Capacity Tariff</w:t>
      </w:r>
      <w:bookmarkEnd w:id="483"/>
      <w:bookmarkEnd w:id="484"/>
      <w:bookmarkEnd w:id="485"/>
      <w:r w:rsidRPr="00D54761">
        <w:rPr>
          <w:bCs/>
          <w:color w:val="auto"/>
          <w:sz w:val="28"/>
          <w:szCs w:val="28"/>
        </w:rPr>
        <w:t>s</w:t>
      </w:r>
      <w:bookmarkEnd w:id="486"/>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proofErr w:type="gramStart"/>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proofErr w:type="gramStart"/>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proofErr w:type="gramStart"/>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487" w:name="_Toc274049696"/>
      <w:r>
        <w:t>Short Term Transmission Entry Capacity (STTEC) Tariff</w:t>
      </w:r>
      <w:bookmarkEnd w:id="487"/>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w:t>
      </w:r>
      <w:proofErr w:type="spellStart"/>
      <w:proofErr w:type="gramStart"/>
      <w:r w:rsidR="00B56030">
        <w:t>ET</w:t>
      </w:r>
      <w:r w:rsidR="00B56030" w:rsidRPr="00991119">
        <w:rPr>
          <w:vertAlign w:val="subscript"/>
        </w:rPr>
        <w:t>Gi</w:t>
      </w:r>
      <w:proofErr w:type="spellEnd"/>
      <w:r w:rsidR="00B56030">
        <w:t xml:space="preserve">) </w:t>
      </w:r>
      <w:r>
        <w:t xml:space="preserve"> annual</w:t>
      </w:r>
      <w:proofErr w:type="gramEnd"/>
      <w:r>
        <w:t xml:space="preserve">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w:t>
      </w:r>
      <w:proofErr w:type="gramStart"/>
      <w:r w:rsidR="006661FE">
        <w:rPr>
          <w:rFonts w:ascii="Arial" w:hAnsi="Arial"/>
          <w:sz w:val="22"/>
        </w:rPr>
        <w:t xml:space="preserve">   (</w:t>
      </w:r>
      <w:proofErr w:type="gramEnd"/>
      <w:r w:rsidR="006661FE">
        <w:rPr>
          <w:rFonts w:ascii="Arial" w:hAnsi="Arial"/>
          <w:sz w:val="22"/>
        </w:rPr>
        <w:t>£/kW/period)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488" w:name="_Toc274049697"/>
      <w:r w:rsidRPr="00DC7159">
        <w:t>Limited Duration Transmission Entry Capacity (LDTEC) Tariffs</w:t>
      </w:r>
      <w:bookmarkEnd w:id="488"/>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r>
        <w:rPr>
          <w:rFonts w:cs="Arial"/>
          <w:szCs w:val="22"/>
        </w:rPr>
        <w:t>ie</w:t>
      </w:r>
      <w:proofErr w:type="spell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w:t>
      </w:r>
      <w:proofErr w:type="gramStart"/>
      <w:r w:rsidRPr="0074131D">
        <w:rPr>
          <w:rFonts w:ascii="Arial" w:hAnsi="Arial" w:cs="Arial"/>
          <w:sz w:val="22"/>
          <w:szCs w:val="22"/>
        </w:rPr>
        <w:t>kW;</w:t>
      </w:r>
      <w:proofErr w:type="gramEnd"/>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489"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490" w:name="_Toc32201085"/>
      <w:bookmarkStart w:id="491" w:name="_Toc49661123"/>
      <w:bookmarkStart w:id="492" w:name="_Toc274049698"/>
      <w:bookmarkEnd w:id="489"/>
      <w:r w:rsidRPr="00D54761">
        <w:rPr>
          <w:color w:val="auto"/>
          <w:sz w:val="28"/>
          <w:szCs w:val="28"/>
        </w:rPr>
        <w:t>14.17 Demand Charges</w:t>
      </w:r>
      <w:bookmarkEnd w:id="490"/>
      <w:bookmarkEnd w:id="491"/>
      <w:bookmarkEnd w:id="492"/>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493" w:name="_Toc32201086"/>
      <w:bookmarkStart w:id="494" w:name="_Toc49661124"/>
      <w:bookmarkStart w:id="495" w:name="_Toc274049699"/>
      <w:r>
        <w:t>Parties Liable for Demand Charges</w:t>
      </w:r>
      <w:bookmarkEnd w:id="493"/>
      <w:bookmarkEnd w:id="494"/>
      <w:bookmarkEnd w:id="495"/>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proofErr w:type="gram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proofErr w:type="gram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w:t>
      </w:r>
      <w:proofErr w:type="gramStart"/>
      <w:r>
        <w:rPr>
          <w:rFonts w:ascii="Arial" w:hAnsi="Arial" w:cs="Arial"/>
          <w:i w:val="0"/>
        </w:rPr>
        <w:t>all of</w:t>
      </w:r>
      <w:proofErr w:type="gramEnd"/>
      <w:r>
        <w:rPr>
          <w:rFonts w:ascii="Arial" w:hAnsi="Arial" w:cs="Arial"/>
          <w:i w:val="0"/>
        </w:rPr>
        <w:t xml:space="preserve">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 xml:space="preserve">The Lead Party of a Supplier BM </w:t>
      </w:r>
      <w:proofErr w:type="gramStart"/>
      <w:r>
        <w:t>Unit;</w:t>
      </w:r>
      <w:proofErr w:type="gramEnd"/>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 xml:space="preserve">Power Stations with a Bilateral Connection </w:t>
      </w:r>
      <w:proofErr w:type="gramStart"/>
      <w:r>
        <w:t>Agreement;</w:t>
      </w:r>
      <w:proofErr w:type="gramEnd"/>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496" w:name="_Toc32201087"/>
      <w:bookmarkStart w:id="497" w:name="_Toc49661125"/>
      <w:bookmarkStart w:id="498" w:name="_Toc274049700"/>
      <w:r>
        <w:t xml:space="preserve">Basis of </w:t>
      </w:r>
      <w:r w:rsidR="00010EB2">
        <w:t>Demand Locational</w:t>
      </w:r>
      <w:r>
        <w:t xml:space="preserve"> Charges</w:t>
      </w:r>
      <w:bookmarkEnd w:id="496"/>
      <w:bookmarkEnd w:id="497"/>
      <w:bookmarkEnd w:id="498"/>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 xml:space="preserve">£0/kW charge for Half Hourly and £0/kWh for </w:t>
      </w:r>
      <w:proofErr w:type="gramStart"/>
      <w:r>
        <w:t>Non Half</w:t>
      </w:r>
      <w:proofErr w:type="gramEnd"/>
      <w:r>
        <w:t xml:space="preserve">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drawing>
          <wp:inline distT="0" distB="0" distL="0" distR="0" wp14:anchorId="05103F23" wp14:editId="6D18050F">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w:t>
      </w:r>
      <w:proofErr w:type="gramStart"/>
      <w:r>
        <w:t>energy  charges</w:t>
      </w:r>
      <w:proofErr w:type="gramEnd"/>
      <w:r>
        <w:t xml:space="preserve">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1A23DE68">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499" w:name="_Toc49661126"/>
      <w:bookmarkStart w:id="500"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499"/>
      <w:bookmarkEnd w:id="500"/>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w:t>
      </w:r>
      <w:proofErr w:type="gramStart"/>
      <w:r>
        <w:t>non half-</w:t>
      </w:r>
      <w:proofErr w:type="gramEnd"/>
      <w:r>
        <w:t xml:space="preserve">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501" w:name="_Toc49661127"/>
      <w:bookmarkStart w:id="502" w:name="_Toc274049702"/>
      <w:r w:rsidRPr="004248A1">
        <w:rPr>
          <w:rFonts w:ascii="Arial" w:hAnsi="Arial" w:cs="Arial"/>
          <w:b/>
        </w:rPr>
        <w:t>Power Stations with a Bilateral Connection Agreement</w:t>
      </w:r>
      <w:bookmarkEnd w:id="501"/>
      <w:r w:rsidRPr="004248A1">
        <w:rPr>
          <w:rFonts w:ascii="Arial" w:hAnsi="Arial" w:cs="Arial"/>
          <w:b/>
        </w:rPr>
        <w:t xml:space="preserve"> and Licensable Generation with a Bilateral Embedded Generation Agreement</w:t>
      </w:r>
      <w:bookmarkEnd w:id="502"/>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503" w:name="_Toc49661128"/>
      <w:bookmarkStart w:id="504" w:name="_Toc274049703"/>
      <w:r w:rsidRPr="004248A1">
        <w:rPr>
          <w:rFonts w:ascii="Arial" w:hAnsi="Arial" w:cs="Arial"/>
          <w:b/>
        </w:rPr>
        <w:t>Exemptible Generation and Derogated Distribution Interconnectors with a Bilateral Embedded Generation Agreement</w:t>
      </w:r>
      <w:bookmarkEnd w:id="503"/>
      <w:bookmarkEnd w:id="504"/>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505" w:name="_Toc32201088"/>
      <w:bookmarkStart w:id="506" w:name="_Toc49661130"/>
    </w:p>
    <w:p w14:paraId="2145EB86" w14:textId="77777777" w:rsidR="006661FE" w:rsidRDefault="006661FE" w:rsidP="006661FE">
      <w:pPr>
        <w:pStyle w:val="Heading2"/>
      </w:pPr>
      <w:bookmarkStart w:id="507" w:name="_Toc274049704"/>
      <w:r>
        <w:t>Small Generators Tariffs</w:t>
      </w:r>
      <w:bookmarkEnd w:id="507"/>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508" w:name="_Toc274049705"/>
      <w:r>
        <w:t>The Triad</w:t>
      </w:r>
      <w:bookmarkEnd w:id="505"/>
      <w:bookmarkEnd w:id="506"/>
      <w:bookmarkEnd w:id="508"/>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509"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509"/>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9"/>
              </a:graphicData>
            </a:graphic>
            <wp14:sizeRelH relativeFrom="page">
              <wp14:pctWidth>0</wp14:pctWidth>
            </wp14:sizeRelH>
            <wp14:sizeRelV relativeFrom="page">
              <wp14:pctHeight>0</wp14:pctHeight>
            </wp14:sizeRelV>
          </wp:anchor>
        </w:drawing>
      </w:r>
      <w:bookmarkStart w:id="510" w:name="_Toc497131269"/>
      <w:r w:rsidR="006661FE">
        <w:fldChar w:fldCharType="begin"/>
      </w:r>
      <w:r w:rsidR="006661FE">
        <w:instrText xml:space="preserve"> XE "Triad" </w:instrText>
      </w:r>
      <w:r w:rsidR="006661FE">
        <w:fldChar w:fldCharType="end"/>
      </w:r>
      <w:bookmarkEnd w:id="510"/>
      <w:r w:rsidR="006661FE">
        <w:fldChar w:fldCharType="begin"/>
      </w:r>
      <w:r w:rsidR="006661FE">
        <w:instrText xml:space="preserve"> XE "Trading Unit" </w:instrText>
      </w:r>
      <w:r w:rsidR="006661FE">
        <w:fldChar w:fldCharType="end"/>
      </w:r>
    </w:p>
    <w:bookmarkStart w:id="511"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511"/>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w:t>
      </w:r>
      <w:proofErr w:type="gramStart"/>
      <w:r w:rsidR="00793AFF">
        <w:t>tariff;</w:t>
      </w:r>
      <w:proofErr w:type="gramEnd"/>
      <w:r w:rsidR="00793AFF">
        <w:t xml:space="preserve">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512" w:name="_Hlt497734631"/>
      <w:bookmarkEnd w:id="512"/>
      <w:r>
        <w:t xml:space="preserve"> </w:t>
      </w:r>
      <w:r w:rsidR="002064B2">
        <w:t xml:space="preserve"> </w:t>
      </w:r>
      <w:bookmarkStart w:id="513" w:name="_Ref192597305"/>
      <w:r w:rsidR="002064B2">
        <w:t>Throughout the year Users will submit a Demand Forecast. A Demand Forecast will include:</w:t>
      </w:r>
      <w:bookmarkEnd w:id="513"/>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w:t>
      </w:r>
      <w:proofErr w:type="gramStart"/>
      <w:r>
        <w:t>on</w:t>
      </w:r>
      <w:r w:rsidR="0022187C">
        <w:t>;</w:t>
      </w:r>
      <w:proofErr w:type="gramEnd"/>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 xml:space="preserve">User’s Demand </w:t>
      </w:r>
      <w:proofErr w:type="gramStart"/>
      <w:r>
        <w:rPr>
          <w:b/>
          <w:bCs/>
        </w:rPr>
        <w:t>Forecast</w:t>
      </w:r>
      <w:r w:rsidR="006D5F93">
        <w:rPr>
          <w:b/>
          <w:bCs/>
        </w:rPr>
        <w:t xml:space="preserve">  </w:t>
      </w:r>
      <w:r>
        <w:t>half</w:t>
      </w:r>
      <w:proofErr w:type="gramEnd"/>
      <w:r>
        <w:t xml:space="preserve">-hourly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w:t>
      </w:r>
      <w:proofErr w:type="gramStart"/>
      <w:r>
        <w:t>have the opportunity to</w:t>
      </w:r>
      <w:proofErr w:type="gramEnd"/>
      <w:r>
        <w:t xml:space="preserve">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 xml:space="preserve">The sum of the gross demand </w:t>
      </w:r>
      <w:proofErr w:type="gramStart"/>
      <w:r>
        <w:t>forecast</w:t>
      </w:r>
      <w:proofErr w:type="gramEnd"/>
      <w:r>
        <w:t xml:space="preserve">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w:t>
      </w:r>
      <w:proofErr w:type="gramStart"/>
      <w:r>
        <w:rPr>
          <w:rFonts w:ascii="Arial" w:hAnsi="Arial" w:cs="Arial"/>
        </w:rPr>
        <w:t>at all times</w:t>
      </w:r>
      <w:proofErr w:type="gramEnd"/>
      <w:r>
        <w:rPr>
          <w:rFonts w:ascii="Arial" w:hAnsi="Arial" w:cs="Arial"/>
        </w:rPr>
        <w:t>,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w:t>
      </w:r>
      <w:proofErr w:type="gramStart"/>
      <w:r>
        <w:rPr>
          <w:rFonts w:ascii="Arial" w:hAnsi="Arial" w:cs="Arial"/>
        </w:rPr>
        <w:t>in order to</w:t>
      </w:r>
      <w:proofErr w:type="gramEnd"/>
      <w:r>
        <w:rPr>
          <w:rFonts w:ascii="Arial" w:hAnsi="Arial" w:cs="Arial"/>
        </w:rPr>
        <w:t xml:space="preserve">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 xml:space="preserve">The reconciliation process is set out in the CUSC.  The demand reconciliation process compares the monthly charges paid by Users against actual outturn charges.  Due to the Settlements process, reconciliation of demand charges is carried out in two </w:t>
      </w:r>
      <w:proofErr w:type="gramStart"/>
      <w:r w:rsidRPr="00010EB2">
        <w:rPr>
          <w:rFonts w:ascii="Arial" w:hAnsi="Arial" w:cs="Arial"/>
        </w:rPr>
        <w:t>stages;</w:t>
      </w:r>
      <w:proofErr w:type="gramEnd"/>
      <w:r w:rsidRPr="00010EB2">
        <w:rPr>
          <w:rFonts w:ascii="Arial" w:hAnsi="Arial" w:cs="Arial"/>
        </w:rPr>
        <w:t xml:space="preserve">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w:t>
      </w:r>
      <w:proofErr w:type="gramStart"/>
      <w:r>
        <w:rPr>
          <w:rFonts w:ascii="Arial" w:hAnsi="Arial" w:cs="Arial"/>
        </w:rPr>
        <w:t>being in compliance with</w:t>
      </w:r>
      <w:proofErr w:type="gramEnd"/>
      <w:r>
        <w:rPr>
          <w:rFonts w:ascii="Arial" w:hAnsi="Arial" w:cs="Arial"/>
        </w:rPr>
        <w:t xml:space="preserve">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w:t>
      </w:r>
      <w:proofErr w:type="gramStart"/>
      <w:r w:rsidRPr="00010EB2">
        <w:rPr>
          <w:rFonts w:ascii="Arial" w:hAnsi="Arial" w:cs="Arial"/>
        </w:rPr>
        <w:t>parts;</w:t>
      </w:r>
      <w:proofErr w:type="gramEnd"/>
      <w:r w:rsidRPr="00010EB2">
        <w:rPr>
          <w:rFonts w:ascii="Arial" w:hAnsi="Arial" w:cs="Arial"/>
        </w:rPr>
        <w:t xml:space="preserve">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514" w:name="_Hlk35263653"/>
      <w:bookmarkStart w:id="515" w:name="_Hlk35263622"/>
      <w:r w:rsidRPr="00010EB2">
        <w:rPr>
          <w:rFonts w:ascii="Arial" w:hAnsi="Arial" w:cs="Arial"/>
          <w:b/>
        </w:rPr>
        <w:t>Initial Reconciliation Part 2 – Non-half-hourly metered demand</w:t>
      </w:r>
    </w:p>
    <w:bookmarkEnd w:id="514"/>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516" w:name="_Hlk35263694"/>
      <w:r w:rsidRPr="00010EB2">
        <w:rPr>
          <w:rFonts w:ascii="Arial" w:hAnsi="Arial" w:cs="Arial"/>
        </w:rPr>
        <w:t xml:space="preserve">non-half-hourly metered demand will be </w:t>
      </w:r>
      <w:bookmarkEnd w:id="516"/>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515"/>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1BB836EF" w:rsidR="0022187C" w:rsidRPr="00010EB2" w:rsidRDefault="0022187C" w:rsidP="007D27B2">
      <w:pPr>
        <w:numPr>
          <w:ilvl w:val="0"/>
          <w:numId w:val="99"/>
        </w:numPr>
        <w:jc w:val="both"/>
        <w:rPr>
          <w:rFonts w:ascii="Arial" w:hAnsi="Arial" w:cs="Arial"/>
        </w:rPr>
      </w:pPr>
      <w:proofErr w:type="gramStart"/>
      <w:r w:rsidRPr="00010EB2">
        <w:rPr>
          <w:rFonts w:ascii="Arial" w:hAnsi="Arial" w:cs="Arial"/>
        </w:rPr>
        <w:t>In the event that</w:t>
      </w:r>
      <w:proofErr w:type="gramEnd"/>
      <w:r w:rsidRPr="00010EB2">
        <w:rPr>
          <w:rFonts w:ascii="Arial" w:hAnsi="Arial" w:cs="Arial"/>
        </w:rPr>
        <w:t xml:space="preserve"> a manifest error, or multiple errors in the calculation of TNUoS tariffs results in a material discrepancy in </w:t>
      </w:r>
      <w:proofErr w:type="spellStart"/>
      <w:r w:rsidRPr="00010EB2">
        <w:rPr>
          <w:rFonts w:ascii="Arial" w:hAnsi="Arial" w:cs="Arial"/>
        </w:rPr>
        <w:t>a Users</w:t>
      </w:r>
      <w:proofErr w:type="spellEnd"/>
      <w:r w:rsidRPr="00010EB2">
        <w:rPr>
          <w:rFonts w:ascii="Arial" w:hAnsi="Arial" w:cs="Arial"/>
        </w:rPr>
        <w:t xml:space="preserve">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 xml:space="preserve">a) an error in the transfer of relevant data between the Transmission Licensees or Distribution Network </w:t>
      </w:r>
      <w:proofErr w:type="gramStart"/>
      <w:r w:rsidRPr="00010EB2">
        <w:rPr>
          <w:rFonts w:ascii="Arial" w:hAnsi="Arial" w:cs="Arial"/>
        </w:rPr>
        <w:t>Operators;</w:t>
      </w:r>
      <w:proofErr w:type="gramEnd"/>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 xml:space="preserve">b) an error in the population of the Transport Model with relevant </w:t>
      </w:r>
      <w:proofErr w:type="gramStart"/>
      <w:r w:rsidRPr="00010EB2">
        <w:rPr>
          <w:rFonts w:ascii="Arial" w:hAnsi="Arial" w:cs="Arial"/>
        </w:rPr>
        <w:t>data;</w:t>
      </w:r>
      <w:proofErr w:type="gramEnd"/>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be considered material </w:t>
      </w:r>
      <w:proofErr w:type="gramStart"/>
      <w:r w:rsidRPr="00CD5631">
        <w:rPr>
          <w:rFonts w:ascii="Arial" w:hAnsi="Arial" w:cs="Arial"/>
          <w:sz w:val="22"/>
          <w:szCs w:val="22"/>
        </w:rPr>
        <w:t>in the event that</w:t>
      </w:r>
      <w:proofErr w:type="gramEnd"/>
      <w:r w:rsidRPr="00CD5631">
        <w:rPr>
          <w:rFonts w:ascii="Arial" w:hAnsi="Arial" w:cs="Arial"/>
          <w:sz w:val="22"/>
          <w:szCs w:val="22"/>
        </w:rPr>
        <w:t xml:space="preserve">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TNUoS tariff which results in an error in the annual TNUoS charge of a User </w:t>
      </w:r>
      <w:proofErr w:type="gramStart"/>
      <w:r w:rsidRPr="00CD5631">
        <w:rPr>
          <w:rFonts w:ascii="Arial" w:hAnsi="Arial" w:cs="Arial"/>
          <w:sz w:val="22"/>
          <w:szCs w:val="22"/>
        </w:rPr>
        <w:t>in excess of</w:t>
      </w:r>
      <w:proofErr w:type="gramEnd"/>
      <w:r w:rsidRPr="00CD5631">
        <w:rPr>
          <w:rFonts w:ascii="Arial" w:hAnsi="Arial" w:cs="Arial"/>
          <w:sz w:val="22"/>
          <w:szCs w:val="22"/>
        </w:rPr>
        <w:t xml:space="preserve">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 xml:space="preserve">The Ex-post Reconciliation amount for Demand Users will be calculated </w:t>
      </w:r>
      <w:proofErr w:type="gramStart"/>
      <w:r w:rsidRPr="00CD5631">
        <w:rPr>
          <w:rFonts w:ascii="Arial" w:hAnsi="Arial" w:cs="Arial"/>
          <w:u w:val="single"/>
        </w:rPr>
        <w:t>as :</w:t>
      </w:r>
      <w:proofErr w:type="gramEnd"/>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CapEC</w:t>
      </w:r>
      <w:proofErr w:type="spellEnd"/>
      <w:r w:rsidRPr="00CD5631">
        <w:rPr>
          <w:rFonts w:ascii="Arial" w:hAnsi="Arial" w:cs="Arial"/>
          <w:szCs w:val="22"/>
        </w:rPr>
        <w:t xml:space="preserve"> </w:t>
      </w:r>
      <w:proofErr w:type="gramStart"/>
      <w:r w:rsidRPr="00CD5631">
        <w:rPr>
          <w:rFonts w:ascii="Arial" w:hAnsi="Arial" w:cs="Arial"/>
          <w:szCs w:val="22"/>
        </w:rPr>
        <w:t>=  The</w:t>
      </w:r>
      <w:proofErr w:type="gramEnd"/>
      <w:r w:rsidRPr="00CD5631">
        <w:rPr>
          <w:rFonts w:ascii="Arial" w:hAnsi="Arial" w:cs="Arial"/>
          <w:szCs w:val="22"/>
        </w:rPr>
        <w:t xml:space="preserv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8232A5F"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 xml:space="preserve">Financial </w:t>
      </w:r>
      <w:proofErr w:type="gramStart"/>
      <w:r w:rsidR="007D57C6" w:rsidRPr="00CD5631">
        <w:rPr>
          <w:rFonts w:ascii="Arial" w:hAnsi="Arial" w:cs="Arial"/>
          <w:b/>
        </w:rPr>
        <w:t>Year</w:t>
      </w:r>
      <w:r w:rsidRPr="00CD5631">
        <w:rPr>
          <w:rFonts w:ascii="Arial" w:hAnsi="Arial" w:cs="Arial"/>
          <w:b/>
        </w:rPr>
        <w:t xml:space="preserve"> </w:t>
      </w:r>
      <w:r w:rsidRPr="00CD5631">
        <w:rPr>
          <w:rFonts w:ascii="Arial" w:hAnsi="Arial" w:cs="Arial"/>
        </w:rPr>
        <w:t>,</w:t>
      </w:r>
      <w:proofErr w:type="gramEnd"/>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credited to Demand</w:t>
      </w:r>
    </w:p>
    <w:p w14:paraId="0C672A30"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proofErr w:type="gramStart"/>
      <w:r w:rsidR="007D57C6">
        <w:rPr>
          <w:rFonts w:ascii="Arial" w:hAnsi="Arial" w:cs="Arial"/>
          <w:b/>
          <w:szCs w:val="22"/>
        </w:rPr>
        <w:t>Financial  Year</w:t>
      </w:r>
      <w:proofErr w:type="gramEnd"/>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393C6A1D"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w:t>
      </w:r>
      <w:proofErr w:type="gramStart"/>
      <w:r w:rsidRPr="00CD5631">
        <w:rPr>
          <w:rFonts w:ascii="Arial" w:hAnsi="Arial" w:cs="Arial"/>
          <w:szCs w:val="22"/>
        </w:rPr>
        <w:t>=  Revenue</w:t>
      </w:r>
      <w:proofErr w:type="gramEnd"/>
      <w:r w:rsidRPr="00CD5631">
        <w:rPr>
          <w:rFonts w:ascii="Arial" w:hAnsi="Arial" w:cs="Arial"/>
          <w:szCs w:val="22"/>
        </w:rPr>
        <w:t xml:space="preserv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517"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w:t>
      </w:r>
      <w:proofErr w:type="gramStart"/>
      <w:r w:rsidRPr="007E2F78">
        <w:t>The majority of</w:t>
      </w:r>
      <w:proofErr w:type="gramEnd"/>
      <w:r w:rsidRPr="007E2F78">
        <w:t xml:space="preserve">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w:t>
      </w:r>
      <w:proofErr w:type="gramStart"/>
      <w:r w:rsidRPr="007E2F78">
        <w:t>and also</w:t>
      </w:r>
      <w:proofErr w:type="gramEnd"/>
      <w:r w:rsidRPr="007E2F78">
        <w:t xml:space="preserve">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w:t>
      </w:r>
      <w:proofErr w:type="spellStart"/>
      <w:r w:rsidR="00556B6D" w:rsidRPr="007E2F78">
        <w:t>Elexon</w:t>
      </w:r>
      <w:proofErr w:type="spellEnd"/>
      <w:r w:rsidR="00556B6D" w:rsidRPr="007E2F78">
        <w:t xml:space="preserve"> i.e. Suppliers need not Supply any additional information if they accept this default position</w:t>
      </w:r>
    </w:p>
    <w:p w14:paraId="6217ED0C" w14:textId="77777777" w:rsidR="00556B6D" w:rsidRDefault="00556B6D" w:rsidP="00556B6D">
      <w:pPr>
        <w:pStyle w:val="ListParagraph"/>
      </w:pPr>
    </w:p>
    <w:p w14:paraId="4AEDCDCF" w14:textId="7C8527F2"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xml:space="preserve">). Where the Supplier fails to provide the </w:t>
      </w:r>
      <w:proofErr w:type="gramStart"/>
      <w:r w:rsidRPr="007E2F78">
        <w:t>data</w:t>
      </w:r>
      <w:proofErr w:type="gramEnd"/>
      <w:r w:rsidRPr="007E2F78">
        <w:t xml:space="preserve">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w:t>
      </w:r>
      <w:proofErr w:type="gramStart"/>
      <w:r w:rsidRPr="00A6129C">
        <w:rPr>
          <w:b/>
        </w:rPr>
        <w:t>E,F</w:t>
      </w:r>
      <w:proofErr w:type="gramEnd"/>
      <w:r w:rsidRPr="00A6129C">
        <w:rPr>
          <w:b/>
        </w:rPr>
        <w:t xml:space="preserve">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w:t>
      </w:r>
      <w:proofErr w:type="gramStart"/>
      <w:r w:rsidRPr="001319DB">
        <w:t>and also</w:t>
      </w:r>
      <w:proofErr w:type="gramEnd"/>
      <w:r w:rsidRPr="001319DB">
        <w:t xml:space="preserve">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A8685B1"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w:t>
      </w:r>
      <w:r w:rsidR="0005343B">
        <w:rPr>
          <w:rFonts w:cs="Arial (W1)"/>
        </w:rPr>
        <w:t>.</w:t>
      </w:r>
      <w:r w:rsidR="00A56602">
        <w:rPr>
          <w:rFonts w:cs="Arial (W1)"/>
        </w:rPr>
        <w:t xml:space="preserve">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3D690ECA"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84177B">
        <w:t>,</w:t>
      </w:r>
      <w:r w:rsidRPr="00800968">
        <w:t xml:space="preserve"> 3.12</w:t>
      </w:r>
      <w:r w:rsidR="0084177B">
        <w:t xml:space="preserve"> and </w:t>
      </w:r>
      <w:r w:rsidR="00280DDC">
        <w:fldChar w:fldCharType="begin"/>
      </w:r>
      <w:r w:rsidR="00280DDC">
        <w:instrText xml:space="preserve"> REF _Ref192597305 \r \h </w:instrText>
      </w:r>
      <w:r w:rsidR="00280DDC">
        <w:fldChar w:fldCharType="separate"/>
      </w:r>
      <w:r w:rsidR="005642D4">
        <w:t>14.17.19</w:t>
      </w:r>
      <w:r w:rsidR="00280DDC">
        <w:fldChar w:fldCharType="end"/>
      </w:r>
      <w:r w:rsidRPr="00800968">
        <w:t xml:space="preserve">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w:t>
      </w:r>
      <w:r w:rsidR="00297932">
        <w:t>.</w:t>
      </w:r>
    </w:p>
    <w:p w14:paraId="7A706B5D" w14:textId="77777777" w:rsidR="00DA097F" w:rsidRDefault="00DA097F" w:rsidP="00E51C1A">
      <w:pPr>
        <w:pStyle w:val="ListParagraph"/>
      </w:pPr>
    </w:p>
    <w:p w14:paraId="79ACEF97" w14:textId="207887CA" w:rsidR="00DA097F" w:rsidRPr="001319DB" w:rsidRDefault="00DA097F" w:rsidP="00E51C1A">
      <w:pPr>
        <w:pStyle w:val="1"/>
        <w:jc w:val="both"/>
      </w:pPr>
      <w:r w:rsidRPr="00853D78">
        <w:rPr>
          <w:rStyle w:val="ui-provider"/>
          <w:b/>
        </w:rPr>
        <w:t>The following section describes the arrangements that will apply in relation to introduction of half-hourly settlement on a market-wide basis</w:t>
      </w:r>
      <w:r w:rsidR="0037598C">
        <w:rPr>
          <w:rStyle w:val="ui-provider"/>
          <w:b/>
        </w:rPr>
        <w:t>.</w:t>
      </w:r>
    </w:p>
    <w:p w14:paraId="1A4A3C69" w14:textId="77777777" w:rsidR="00F10ECF" w:rsidRDefault="00F10ECF" w:rsidP="007E2F78">
      <w:pPr>
        <w:pStyle w:val="1"/>
        <w:ind w:left="1627"/>
        <w:jc w:val="both"/>
      </w:pPr>
    </w:p>
    <w:p w14:paraId="6CC77F42" w14:textId="77777777" w:rsidR="007F327B" w:rsidRPr="00853D78" w:rsidRDefault="007F327B" w:rsidP="007F327B">
      <w:pPr>
        <w:pStyle w:val="1"/>
        <w:ind w:left="2160" w:hanging="1440"/>
        <w:jc w:val="both"/>
      </w:pPr>
      <w:r w:rsidRPr="00853D78">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TNUoS as per</w:t>
      </w:r>
      <w:r w:rsidRPr="00853D78">
        <w:rPr>
          <w:b/>
          <w:bCs/>
        </w:rPr>
        <w:t xml:space="preserve"> </w:t>
      </w:r>
      <w:r w:rsidRPr="00853D78">
        <w:t>14.17.13, except in the following circumstances:</w:t>
      </w:r>
    </w:p>
    <w:p w14:paraId="3C6A017C" w14:textId="77777777" w:rsidR="007F327B" w:rsidRPr="00853D78" w:rsidRDefault="007F327B" w:rsidP="007F327B">
      <w:pPr>
        <w:pStyle w:val="1"/>
        <w:ind w:left="2160" w:hanging="1440"/>
        <w:jc w:val="both"/>
      </w:pPr>
    </w:p>
    <w:p w14:paraId="10CE962D" w14:textId="77777777" w:rsidR="007F327B" w:rsidRPr="00853D78" w:rsidRDefault="007F327B" w:rsidP="007F327B">
      <w:pPr>
        <w:pStyle w:val="1"/>
        <w:numPr>
          <w:ilvl w:val="5"/>
          <w:numId w:val="104"/>
        </w:numPr>
        <w:jc w:val="both"/>
      </w:pPr>
      <w:r w:rsidRPr="00853D78">
        <w:t xml:space="preserve">When an MPAN with a </w:t>
      </w:r>
      <w:proofErr w:type="spellStart"/>
      <w:r w:rsidRPr="00853D78">
        <w:t>non half-</w:t>
      </w:r>
      <w:proofErr w:type="spellEnd"/>
      <w:r w:rsidRPr="00853D78">
        <w:t xml:space="preserve">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w:t>
      </w:r>
      <w:proofErr w:type="spellStart"/>
      <w:r w:rsidRPr="00853D78">
        <w:t>BSCCo</w:t>
      </w:r>
      <w:proofErr w:type="spellEnd"/>
      <w:r w:rsidRPr="00853D78">
        <w:t xml:space="preserve">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p>
    <w:p w14:paraId="6063E9FA" w14:textId="77777777" w:rsidR="007F327B" w:rsidRPr="00853D78" w:rsidRDefault="007F327B" w:rsidP="007F327B">
      <w:pPr>
        <w:pStyle w:val="1"/>
        <w:ind w:left="2160"/>
        <w:jc w:val="both"/>
      </w:pPr>
    </w:p>
    <w:p w14:paraId="539A50B2" w14:textId="77777777" w:rsidR="002C4975" w:rsidRPr="00E51C1A" w:rsidRDefault="007F327B" w:rsidP="00847EE9">
      <w:pPr>
        <w:pStyle w:val="1"/>
        <w:numPr>
          <w:ilvl w:val="5"/>
          <w:numId w:val="104"/>
        </w:numPr>
        <w:jc w:val="both"/>
        <w:rPr>
          <w:sz w:val="20"/>
        </w:rPr>
      </w:pPr>
      <w:r w:rsidRPr="00853D78">
        <w:t xml:space="preserve">When an MPAN with a </w:t>
      </w:r>
      <w:proofErr w:type="spellStart"/>
      <w:proofErr w:type="gramStart"/>
      <w:r w:rsidRPr="00853D78">
        <w:t>non half-</w:t>
      </w:r>
      <w:proofErr w:type="spellEnd"/>
      <w:proofErr w:type="gramEnd"/>
      <w:r w:rsidRPr="00853D78">
        <w:t xml:space="preserve">hourly </w:t>
      </w:r>
      <w:r w:rsidRPr="002C4975">
        <w:rPr>
          <w:b/>
          <w:bCs/>
        </w:rPr>
        <w:t>Metering System</w:t>
      </w:r>
      <w:r w:rsidRPr="00853D78">
        <w:t xml:space="preserve"> transitions to a half-hourly </w:t>
      </w:r>
      <w:r w:rsidRPr="002C4975">
        <w:rPr>
          <w:b/>
          <w:bCs/>
        </w:rPr>
        <w:t>Metering System</w:t>
      </w:r>
      <w:r w:rsidRPr="00853D78">
        <w:t xml:space="preserve"> with whole current metering at Non- Domestic Premises and is reported as such from </w:t>
      </w:r>
      <w:proofErr w:type="spellStart"/>
      <w:r w:rsidRPr="00853D78">
        <w:t>BSCCo</w:t>
      </w:r>
      <w:proofErr w:type="spellEnd"/>
      <w:r w:rsidRPr="00853D78">
        <w:t xml:space="preserve"> to </w:t>
      </w:r>
      <w:r w:rsidRPr="002C4975">
        <w:rPr>
          <w:b/>
          <w:bCs/>
        </w:rPr>
        <w:t>The Company</w:t>
      </w:r>
      <w:r w:rsidRPr="00853D78">
        <w:t xml:space="preserve">, its associated </w:t>
      </w:r>
      <w:r w:rsidRPr="002C4975">
        <w:rPr>
          <w:b/>
          <w:bCs/>
        </w:rPr>
        <w:t>BM Uni</w:t>
      </w:r>
      <w:r w:rsidRPr="00853D78">
        <w:t>t energy consumption will be treated as Chargeable Energy Capacity.</w:t>
      </w:r>
    </w:p>
    <w:p w14:paraId="2CFC503A" w14:textId="46EB8000" w:rsidR="006661FE" w:rsidRPr="002C4975" w:rsidRDefault="007F327B" w:rsidP="00E51C1A">
      <w:pPr>
        <w:pStyle w:val="1"/>
        <w:numPr>
          <w:ilvl w:val="5"/>
          <w:numId w:val="104"/>
        </w:numPr>
        <w:spacing w:before="120"/>
        <w:jc w:val="both"/>
        <w:rPr>
          <w:sz w:val="20"/>
        </w:rPr>
      </w:pPr>
      <w:r w:rsidRPr="00853D78">
        <w:t>When an MPAN</w:t>
      </w:r>
      <w:r>
        <w:t xml:space="preserve"> </w:t>
      </w:r>
      <w:r w:rsidRPr="00853D78">
        <w:t xml:space="preserve">transitions to a half-hourly </w:t>
      </w:r>
      <w:r w:rsidRPr="002C4975">
        <w:rPr>
          <w:b/>
          <w:bCs/>
        </w:rPr>
        <w:t xml:space="preserve">Metering System </w:t>
      </w:r>
      <w:r w:rsidRPr="00853D78">
        <w:t>at Domestic Premises (as defined in a</w:t>
      </w:r>
      <w:r w:rsidRPr="002C4975">
        <w:rPr>
          <w:b/>
          <w:bCs/>
        </w:rPr>
        <w:t xml:space="preserve"> Supply Licence</w:t>
      </w:r>
      <w:r w:rsidRPr="00853D78">
        <w:t>)</w:t>
      </w:r>
      <w:r w:rsidRPr="002C4975">
        <w:rPr>
          <w:b/>
          <w:bCs/>
        </w:rPr>
        <w:t xml:space="preserve"> </w:t>
      </w:r>
      <w:r w:rsidRPr="00853D78">
        <w:t xml:space="preserve">and is reported as such from </w:t>
      </w:r>
      <w:proofErr w:type="spellStart"/>
      <w:r w:rsidRPr="00853D78">
        <w:t>BSCCo</w:t>
      </w:r>
      <w:proofErr w:type="spellEnd"/>
      <w:r w:rsidRPr="002C4975">
        <w:rPr>
          <w:b/>
          <w:bCs/>
        </w:rPr>
        <w:t xml:space="preserve"> </w:t>
      </w:r>
      <w:r w:rsidRPr="00853D78">
        <w:t xml:space="preserve">to </w:t>
      </w:r>
      <w:r w:rsidRPr="002C4975">
        <w:rPr>
          <w:b/>
          <w:bCs/>
        </w:rPr>
        <w:t>The Company</w:t>
      </w:r>
      <w:r w:rsidRPr="00853D78">
        <w:t xml:space="preserve">, its associated </w:t>
      </w:r>
      <w:r w:rsidRPr="002C4975">
        <w:rPr>
          <w:b/>
          <w:bCs/>
        </w:rPr>
        <w:t xml:space="preserve">BM Unit </w:t>
      </w:r>
      <w:r w:rsidRPr="00853D78">
        <w:t>energy consumption will be treated as Chargeable Energy Capacity</w:t>
      </w:r>
    </w:p>
    <w:p w14:paraId="669E90DE" w14:textId="77777777" w:rsidR="006661FE" w:rsidRDefault="006661FE" w:rsidP="006661FE">
      <w:pPr>
        <w:pStyle w:val="Heading2"/>
      </w:pPr>
      <w:bookmarkStart w:id="518" w:name="_Toc274049713"/>
      <w:r>
        <w:t>Further Information</w:t>
      </w:r>
      <w:bookmarkEnd w:id="518"/>
    </w:p>
    <w:p w14:paraId="6C287FA5" w14:textId="77777777" w:rsidR="006661FE" w:rsidRDefault="006661FE" w:rsidP="006661FE"/>
    <w:p w14:paraId="116326C7" w14:textId="77777777" w:rsidR="007D1C17" w:rsidRPr="007D1C17" w:rsidRDefault="007D1C17" w:rsidP="007D27B2">
      <w:pPr>
        <w:pStyle w:val="ListParagraph"/>
        <w:numPr>
          <w:ilvl w:val="0"/>
          <w:numId w:val="119"/>
        </w:numPr>
        <w:jc w:val="both"/>
        <w:rPr>
          <w:rFonts w:ascii="Arial" w:hAnsi="Arial" w:cs="Arial"/>
          <w:vanish/>
          <w:sz w:val="22"/>
          <w:lang w:eastAsia="en-US"/>
        </w:rPr>
      </w:pPr>
    </w:p>
    <w:p w14:paraId="68B5C577" w14:textId="082A4B66" w:rsidR="0022187C" w:rsidRDefault="003E6A40" w:rsidP="007D27B2">
      <w:pPr>
        <w:pStyle w:val="1"/>
        <w:numPr>
          <w:ilvl w:val="0"/>
          <w:numId w:val="119"/>
        </w:numPr>
        <w:jc w:val="both"/>
        <w:rPr>
          <w:rFonts w:ascii="Arial" w:hAnsi="Arial" w:cs="Arial"/>
        </w:rPr>
      </w:pPr>
      <w:r>
        <w:rPr>
          <w:rFonts w:ascii="Arial" w:hAnsi="Arial" w:cs="Arial"/>
        </w:rPr>
        <w:t xml:space="preserve">Paragraph </w:t>
      </w:r>
      <w:r w:rsidR="0022187C">
        <w:rPr>
          <w:rFonts w:ascii="Arial" w:hAnsi="Arial" w:cs="Arial"/>
        </w:rPr>
        <w:t>14</w:t>
      </w:r>
      <w:r w:rsidR="0022187C">
        <w:rPr>
          <w:rFonts w:ascii="Arial" w:hAnsi="Arial" w:cs="Arial"/>
          <w:b/>
        </w:rPr>
        <w:t>.</w:t>
      </w:r>
      <w:r w:rsidR="0022187C">
        <w:rPr>
          <w:rFonts w:ascii="Arial" w:hAnsi="Arial" w:cs="Arial"/>
        </w:rPr>
        <w:t xml:space="preserve">25 </w:t>
      </w:r>
      <w:r>
        <w:rPr>
          <w:rFonts w:ascii="Arial" w:hAnsi="Arial" w:cs="Arial"/>
        </w:rPr>
        <w:t>(</w:t>
      </w:r>
      <w:r w:rsidR="0022187C">
        <w:rPr>
          <w:rFonts w:ascii="Arial" w:hAnsi="Arial" w:cs="Arial"/>
        </w:rPr>
        <w:t>Reconciliation of Demand Related Transmission Network Use of System Charges</w:t>
      </w:r>
      <w:r>
        <w:rPr>
          <w:rFonts w:ascii="Arial" w:hAnsi="Arial" w:cs="Arial"/>
        </w:rPr>
        <w:t>)</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 xml:space="preserve">Transmission Demand Residual </w:t>
      </w:r>
      <w:proofErr w:type="gramStart"/>
      <w:r w:rsidR="00010EB2">
        <w:rPr>
          <w:b/>
          <w:bCs/>
        </w:rPr>
        <w:t>tariffs</w:t>
      </w:r>
      <w:r w:rsidR="00010EB2">
        <w:t xml:space="preserve">  for</w:t>
      </w:r>
      <w:proofErr w:type="gramEnd"/>
      <w:r w:rsidR="00010EB2">
        <w:t xml:space="preserve">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519" w:name="_Toc32201092"/>
      <w:bookmarkStart w:id="520" w:name="_Toc49661139"/>
      <w:bookmarkStart w:id="521" w:name="_Toc274049714"/>
      <w:bookmarkEnd w:id="517"/>
      <w:r w:rsidRPr="00FE40FB">
        <w:rPr>
          <w:color w:val="auto"/>
          <w:sz w:val="28"/>
          <w:szCs w:val="28"/>
        </w:rPr>
        <w:t>14.18 Generation charges</w:t>
      </w:r>
      <w:bookmarkEnd w:id="519"/>
      <w:bookmarkEnd w:id="520"/>
      <w:bookmarkEnd w:id="521"/>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522" w:name="_Toc32201093"/>
      <w:bookmarkStart w:id="523" w:name="_Toc49661140"/>
      <w:bookmarkStart w:id="524" w:name="_Toc274049715"/>
      <w:r>
        <w:t>Parties Liable for Generation Charges</w:t>
      </w:r>
      <w:bookmarkEnd w:id="522"/>
      <w:bookmarkEnd w:id="523"/>
      <w:bookmarkEnd w:id="524"/>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525" w:name="_Toc274049716"/>
      <w:bookmarkStart w:id="526" w:name="_Toc32201094"/>
      <w:bookmarkStart w:id="527" w:name="_Toc49661141"/>
      <w:r>
        <w:t>Structure of Generation Charges</w:t>
      </w:r>
      <w:bookmarkEnd w:id="525"/>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(ii) a Year Round Not-Shared element, (iii) Year Round Shared element and</w:t>
      </w:r>
      <w:r w:rsidR="00674102">
        <w:t xml:space="preserve"> (iv) </w:t>
      </w:r>
      <w:r w:rsidR="00527073" w:rsidRPr="00527073">
        <w:t>and, (iv) the Adjustment tariff (if required</w:t>
      </w:r>
      <w:proofErr w:type="gramStart"/>
      <w:r w:rsidR="00527073" w:rsidRPr="00527073">
        <w:t>).</w:t>
      </w:r>
      <w:r w:rsidR="00674102">
        <w:t>.</w:t>
      </w:r>
      <w:proofErr w:type="gramEnd"/>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proofErr w:type="gramStart"/>
      <w:r w:rsidR="000F13DA">
        <w:t xml:space="preserve">results </w:t>
      </w:r>
      <w:r w:rsidR="00C14B15" w:rsidRPr="00C14B15">
        <w:t xml:space="preserve"> in</w:t>
      </w:r>
      <w:proofErr w:type="gramEnd"/>
      <w:r w:rsidR="00C14B15" w:rsidRPr="00C14B15">
        <w:t xml:space="preserve">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 xml:space="preserve">YRNS </w:t>
      </w:r>
      <w:proofErr w:type="gramStart"/>
      <w:r w:rsidRPr="000B6C0D">
        <w:t>Tariff  =</w:t>
      </w:r>
      <w:proofErr w:type="gramEnd"/>
      <w:r w:rsidRPr="000B6C0D">
        <w:t xml:space="preserve"> Wider Year Round Not-Shared Tariff</w:t>
      </w:r>
    </w:p>
    <w:p w14:paraId="3B4FA0FD" w14:textId="77777777" w:rsidR="00674102" w:rsidRDefault="00674102" w:rsidP="00674102">
      <w:pPr>
        <w:pStyle w:val="1"/>
        <w:ind w:left="1627"/>
        <w:jc w:val="both"/>
      </w:pPr>
      <w:r w:rsidRPr="000B6C0D">
        <w:t xml:space="preserve">YRS Tariff = Wider </w:t>
      </w:r>
      <w:proofErr w:type="gramStart"/>
      <w:r w:rsidRPr="000B6C0D">
        <w:t>Year Round</w:t>
      </w:r>
      <w:proofErr w:type="gramEnd"/>
      <w:r w:rsidRPr="000B6C0D">
        <w:t xml:space="preserve"> Shared Tariff</w:t>
      </w:r>
    </w:p>
    <w:p w14:paraId="78DFD4C3" w14:textId="77777777" w:rsidR="00527073" w:rsidRDefault="00527073" w:rsidP="00674102">
      <w:pPr>
        <w:pStyle w:val="1"/>
        <w:ind w:left="1627"/>
        <w:jc w:val="both"/>
        <w:rPr>
          <w:ins w:id="528" w:author="Martin Cahill (NESO)" w:date="2025-04-23T19:14:00Z" w16du:dateUtc="2025-04-23T18:14:00Z"/>
        </w:rPr>
      </w:pPr>
      <w:proofErr w:type="spellStart"/>
      <w:r>
        <w:t>Adj</w:t>
      </w:r>
      <w:proofErr w:type="spellEnd"/>
      <w:r>
        <w:t xml:space="preserve"> Tariff = Adjustment Tariff</w:t>
      </w:r>
    </w:p>
    <w:p w14:paraId="19D21F0D" w14:textId="77777777" w:rsidR="00B7177B" w:rsidRDefault="00B7177B" w:rsidP="00674102">
      <w:pPr>
        <w:pStyle w:val="1"/>
        <w:ind w:left="1627"/>
        <w:jc w:val="both"/>
        <w:rPr>
          <w:ins w:id="529" w:author="Martin Cahill (NESO)" w:date="2025-04-23T19:14:00Z" w16du:dateUtc="2025-04-23T18:14:00Z"/>
        </w:rPr>
      </w:pPr>
    </w:p>
    <w:p w14:paraId="1074A01A" w14:textId="3EBA6E8B" w:rsidR="00B7177B" w:rsidRDefault="00B7177B" w:rsidP="00B7177B">
      <w:pPr>
        <w:pStyle w:val="1"/>
        <w:ind w:left="1627"/>
        <w:jc w:val="both"/>
        <w:rPr>
          <w:ins w:id="530" w:author="Martin Cahill (NESO)" w:date="2025-04-23T19:14:00Z" w16du:dateUtc="2025-04-23T18:14:00Z"/>
        </w:rPr>
      </w:pPr>
      <w:ins w:id="531" w:author="Martin Cahill (NESO)" w:date="2025-04-23T19:14:00Z" w16du:dateUtc="2025-04-23T18:14:00Z">
        <w:r>
          <w:t xml:space="preserve">For a multi technology </w:t>
        </w:r>
        <w:r w:rsidRPr="00F231B2">
          <w:rPr>
            <w:b/>
            <w:bCs/>
          </w:rPr>
          <w:t>Power Station</w:t>
        </w:r>
        <w:r>
          <w:t xml:space="preserve"> the </w:t>
        </w:r>
        <w:r w:rsidRPr="00F231B2">
          <w:rPr>
            <w:b/>
            <w:bCs/>
          </w:rPr>
          <w:t>Power Station</w:t>
        </w:r>
        <w:r w:rsidRPr="00C82F0C">
          <w:rPr>
            <w:b/>
            <w:bCs/>
            <w:rPrChange w:id="532" w:author="Martin Cahill (NESO)" w:date="2025-04-25T16:13:00Z" w16du:dateUtc="2025-04-25T15:13:00Z">
              <w:rPr/>
            </w:rPrChange>
          </w:rPr>
          <w:t>’s</w:t>
        </w:r>
        <w:r>
          <w:t xml:space="preserve"> </w:t>
        </w:r>
        <w:r w:rsidRPr="00F231B2">
          <w:rPr>
            <w:b/>
            <w:bCs/>
          </w:rPr>
          <w:t>Transmission Entry Capacity</w:t>
        </w:r>
        <w:r>
          <w:t xml:space="preserve"> is allocated across the different technology types. </w:t>
        </w:r>
        <w:r w:rsidRPr="009D2541">
          <w:rPr>
            <w:highlight w:val="lightGray"/>
            <w:rPrChange w:id="533" w:author="Martin Cahill (NESO)" w:date="2025-04-25T15:55:00Z" w16du:dateUtc="2025-04-25T14:55:00Z">
              <w:rPr/>
            </w:rPrChange>
          </w:rPr>
          <w:t>MTEC</w:t>
        </w:r>
        <w:r>
          <w:t xml:space="preserve"> is used for the calculation of the Year Round Not Shared and Adjustment charges.</w:t>
        </w:r>
      </w:ins>
    </w:p>
    <w:p w14:paraId="652EC4C2" w14:textId="77777777" w:rsidR="00B7177B" w:rsidRDefault="00B7177B" w:rsidP="00B7177B">
      <w:pPr>
        <w:pStyle w:val="1"/>
        <w:ind w:left="1627"/>
        <w:jc w:val="both"/>
        <w:rPr>
          <w:ins w:id="534" w:author="Martin Cahill (NESO)" w:date="2025-04-23T19:14:00Z" w16du:dateUtc="2025-04-23T18:14:00Z"/>
        </w:rPr>
      </w:pPr>
    </w:p>
    <w:p w14:paraId="4E3F32F9" w14:textId="01BC76CF" w:rsidR="00B7177B" w:rsidRPr="009D2541" w:rsidDel="009D2541" w:rsidRDefault="00000000" w:rsidP="00B7177B">
      <w:pPr>
        <w:pStyle w:val="1"/>
        <w:jc w:val="center"/>
        <w:rPr>
          <w:del w:id="535" w:author="Martin Cahill (NESO)" w:date="2025-04-25T16:03:00Z" w16du:dateUtc="2025-04-25T15:03:00Z"/>
          <w:highlight w:val="lightGray"/>
          <w:rPrChange w:id="536" w:author="Martin Cahill (NESO)" w:date="2025-04-25T16:03:00Z" w16du:dateUtc="2025-04-25T15:03:00Z">
            <w:rPr>
              <w:del w:id="537" w:author="Martin Cahill (NESO)" w:date="2025-04-25T16:03:00Z" w16du:dateUtc="2025-04-25T15:03:00Z"/>
            </w:rPr>
          </w:rPrChange>
        </w:rPr>
      </w:pPr>
      <m:oMathPara>
        <m:oMath>
          <m:sSub>
            <m:sSubPr>
              <m:ctrlPr>
                <w:del w:id="538" w:author="Martin Cahill (NESO)" w:date="2025-04-25T16:03:00Z" w16du:dateUtc="2025-04-25T15:03:00Z">
                  <w:rPr>
                    <w:rFonts w:ascii="Cambria Math" w:hAnsi="Cambria Math"/>
                    <w:i/>
                    <w:highlight w:val="lightGray"/>
                  </w:rPr>
                </w:del>
              </m:ctrlPr>
            </m:sSubPr>
            <m:e>
              <m:r>
                <w:del w:id="539" w:author="Martin Cahill (NESO)" w:date="2025-04-25T16:03:00Z" w16du:dateUtc="2025-04-25T15:03:00Z">
                  <w:rPr>
                    <w:rFonts w:ascii="Cambria Math" w:hAnsi="Cambria Math"/>
                    <w:highlight w:val="lightGray"/>
                    <w:rPrChange w:id="540" w:author="Martin Cahill (NESO)" w:date="2025-04-25T16:03:00Z" w16du:dateUtc="2025-04-25T15:03:00Z">
                      <w:rPr>
                        <w:rFonts w:ascii="Cambria Math" w:hAnsi="Cambria Math"/>
                      </w:rPr>
                    </w:rPrChange>
                  </w:rPr>
                  <m:t>MTPSTEC</m:t>
                </w:del>
              </m:r>
            </m:e>
            <m:sub>
              <m:r>
                <w:del w:id="541" w:author="Martin Cahill (NESO)" w:date="2025-04-25T16:03:00Z" w16du:dateUtc="2025-04-25T15:03:00Z">
                  <w:rPr>
                    <w:rFonts w:ascii="Cambria Math" w:hAnsi="Cambria Math"/>
                    <w:highlight w:val="lightGray"/>
                    <w:rPrChange w:id="542" w:author="Martin Cahill (NESO)" w:date="2025-04-25T16:03:00Z" w16du:dateUtc="2025-04-25T15:03:00Z">
                      <w:rPr>
                        <w:rFonts w:ascii="Cambria Math" w:hAnsi="Cambria Math"/>
                      </w:rPr>
                    </w:rPrChange>
                  </w:rPr>
                  <m:t>is</m:t>
                </w:del>
              </m:r>
            </m:sub>
          </m:sSub>
          <m:r>
            <w:del w:id="543" w:author="Martin Cahill (NESO)" w:date="2025-04-25T16:03:00Z" w16du:dateUtc="2025-04-25T15:03:00Z">
              <w:rPr>
                <w:rFonts w:ascii="Cambria Math" w:hAnsi="Cambria Math"/>
                <w:highlight w:val="lightGray"/>
                <w:rPrChange w:id="544" w:author="Martin Cahill (NESO)" w:date="2025-04-25T16:03:00Z" w16du:dateUtc="2025-04-25T15:03:00Z">
                  <w:rPr>
                    <w:rFonts w:ascii="Cambria Math" w:hAnsi="Cambria Math"/>
                  </w:rPr>
                </w:rPrChange>
              </w:rPr>
              <m:t>=</m:t>
            </w:del>
          </m:r>
          <m:f>
            <m:fPr>
              <m:ctrlPr>
                <w:del w:id="545" w:author="Martin Cahill (NESO)" w:date="2025-04-25T16:03:00Z" w16du:dateUtc="2025-04-25T15:03:00Z">
                  <w:rPr>
                    <w:rFonts w:ascii="Cambria Math" w:hAnsi="Cambria Math"/>
                    <w:i/>
                    <w:highlight w:val="lightGray"/>
                  </w:rPr>
                </w:del>
              </m:ctrlPr>
            </m:fPr>
            <m:num>
              <m:sSub>
                <m:sSubPr>
                  <m:ctrlPr>
                    <w:del w:id="546" w:author="Martin Cahill (NESO)" w:date="2025-04-25T16:03:00Z" w16du:dateUtc="2025-04-25T15:03:00Z">
                      <w:rPr>
                        <w:rFonts w:ascii="Cambria Math" w:hAnsi="Cambria Math"/>
                        <w:i/>
                        <w:highlight w:val="lightGray"/>
                      </w:rPr>
                    </w:del>
                  </m:ctrlPr>
                </m:sSubPr>
                <m:e>
                  <m:r>
                    <w:del w:id="547" w:author="Martin Cahill (NESO)" w:date="2025-04-25T16:03:00Z" w16du:dateUtc="2025-04-25T15:03:00Z">
                      <w:rPr>
                        <w:rFonts w:ascii="Cambria Math" w:hAnsi="Cambria Math"/>
                        <w:highlight w:val="lightGray"/>
                        <w:rPrChange w:id="548" w:author="Martin Cahill (NESO)" w:date="2025-04-25T16:03:00Z" w16du:dateUtc="2025-04-25T15:03:00Z">
                          <w:rPr>
                            <w:rFonts w:ascii="Cambria Math" w:hAnsi="Cambria Math"/>
                          </w:rPr>
                        </w:rPrChange>
                      </w:rPr>
                      <m:t>CAP</m:t>
                    </w:del>
                  </m:r>
                </m:e>
                <m:sub>
                  <m:r>
                    <w:del w:id="549" w:author="Martin Cahill (NESO)" w:date="2025-04-25T16:03:00Z" w16du:dateUtc="2025-04-25T15:03:00Z">
                      <w:rPr>
                        <w:rFonts w:ascii="Cambria Math" w:hAnsi="Cambria Math"/>
                        <w:highlight w:val="lightGray"/>
                        <w:rPrChange w:id="550" w:author="Martin Cahill (NESO)" w:date="2025-04-25T16:03:00Z" w16du:dateUtc="2025-04-25T15:03:00Z">
                          <w:rPr>
                            <w:rFonts w:ascii="Cambria Math" w:hAnsi="Cambria Math"/>
                          </w:rPr>
                        </w:rPrChange>
                      </w:rPr>
                      <m:t>i</m:t>
                    </w:del>
                  </m:r>
                </m:sub>
              </m:sSub>
            </m:num>
            <m:den>
              <m:nary>
                <m:naryPr>
                  <m:chr m:val="∑"/>
                  <m:limLoc m:val="undOvr"/>
                  <m:ctrlPr>
                    <w:del w:id="551" w:author="Martin Cahill (NESO)" w:date="2025-04-25T16:03:00Z" w16du:dateUtc="2025-04-25T15:03:00Z">
                      <w:rPr>
                        <w:rFonts w:ascii="Cambria Math" w:hAnsi="Cambria Math"/>
                        <w:i/>
                        <w:highlight w:val="lightGray"/>
                      </w:rPr>
                    </w:del>
                  </m:ctrlPr>
                </m:naryPr>
                <m:sub>
                  <m:r>
                    <w:del w:id="552" w:author="Martin Cahill (NESO)" w:date="2025-04-25T16:03:00Z" w16du:dateUtc="2025-04-25T15:03:00Z">
                      <w:rPr>
                        <w:rFonts w:ascii="Cambria Math" w:hAnsi="Cambria Math"/>
                        <w:highlight w:val="lightGray"/>
                        <w:rPrChange w:id="553" w:author="Martin Cahill (NESO)" w:date="2025-04-25T16:03:00Z" w16du:dateUtc="2025-04-25T15:03:00Z">
                          <w:rPr>
                            <w:rFonts w:ascii="Cambria Math" w:hAnsi="Cambria Math"/>
                          </w:rPr>
                        </w:rPrChange>
                      </w:rPr>
                      <m:t>i=1</m:t>
                    </w:del>
                  </m:r>
                </m:sub>
                <m:sup>
                  <m:r>
                    <w:del w:id="554" w:author="Martin Cahill (NESO)" w:date="2025-04-25T16:03:00Z" w16du:dateUtc="2025-04-25T15:03:00Z">
                      <w:rPr>
                        <w:rFonts w:ascii="Cambria Math" w:hAnsi="Cambria Math"/>
                        <w:highlight w:val="lightGray"/>
                        <w:rPrChange w:id="555" w:author="Martin Cahill (NESO)" w:date="2025-04-25T16:03:00Z" w16du:dateUtc="2025-04-25T15:03:00Z">
                          <w:rPr>
                            <w:rFonts w:ascii="Cambria Math" w:hAnsi="Cambria Math"/>
                          </w:rPr>
                        </w:rPrChange>
                      </w:rPr>
                      <m:t>n</m:t>
                    </w:del>
                  </m:r>
                </m:sup>
                <m:e>
                  <m:sSub>
                    <m:sSubPr>
                      <m:ctrlPr>
                        <w:del w:id="556" w:author="Martin Cahill (NESO)" w:date="2025-04-25T16:03:00Z" w16du:dateUtc="2025-04-25T15:03:00Z">
                          <w:rPr>
                            <w:rFonts w:ascii="Cambria Math" w:hAnsi="Cambria Math"/>
                            <w:i/>
                            <w:highlight w:val="lightGray"/>
                          </w:rPr>
                        </w:del>
                      </m:ctrlPr>
                    </m:sSubPr>
                    <m:e>
                      <m:r>
                        <w:del w:id="557" w:author="Martin Cahill (NESO)" w:date="2025-04-25T16:03:00Z" w16du:dateUtc="2025-04-25T15:03:00Z">
                          <w:rPr>
                            <w:rFonts w:ascii="Cambria Math" w:hAnsi="Cambria Math"/>
                            <w:highlight w:val="lightGray"/>
                            <w:rPrChange w:id="558" w:author="Martin Cahill (NESO)" w:date="2025-04-25T16:03:00Z" w16du:dateUtc="2025-04-25T15:03:00Z">
                              <w:rPr>
                                <w:rFonts w:ascii="Cambria Math" w:hAnsi="Cambria Math"/>
                              </w:rPr>
                            </w:rPrChange>
                          </w:rPr>
                          <m:t>CAP</m:t>
                        </w:del>
                      </m:r>
                    </m:e>
                    <m:sub>
                      <m:r>
                        <w:del w:id="559" w:author="Martin Cahill (NESO)" w:date="2025-04-25T16:03:00Z" w16du:dateUtc="2025-04-25T15:03:00Z">
                          <w:rPr>
                            <w:rFonts w:ascii="Cambria Math" w:hAnsi="Cambria Math"/>
                            <w:highlight w:val="lightGray"/>
                            <w:rPrChange w:id="560" w:author="Martin Cahill (NESO)" w:date="2025-04-25T16:03:00Z" w16du:dateUtc="2025-04-25T15:03:00Z">
                              <w:rPr>
                                <w:rFonts w:ascii="Cambria Math" w:hAnsi="Cambria Math"/>
                              </w:rPr>
                            </w:rPrChange>
                          </w:rPr>
                          <m:t>i</m:t>
                        </w:del>
                      </m:r>
                    </m:sub>
                  </m:sSub>
                </m:e>
              </m:nary>
            </m:den>
          </m:f>
          <m:r>
            <w:del w:id="561" w:author="Martin Cahill (NESO)" w:date="2025-04-25T16:03:00Z" w16du:dateUtc="2025-04-25T15:03:00Z">
              <w:rPr>
                <w:rFonts w:ascii="Cambria Math" w:hAnsi="Cambria Math"/>
                <w:highlight w:val="lightGray"/>
                <w:rPrChange w:id="562" w:author="Martin Cahill (NESO)" w:date="2025-04-25T16:03:00Z" w16du:dateUtc="2025-04-25T15:03:00Z">
                  <w:rPr>
                    <w:rFonts w:ascii="Cambria Math" w:hAnsi="Cambria Math"/>
                  </w:rPr>
                </w:rPrChange>
              </w:rPr>
              <m:t>×</m:t>
            </w:del>
          </m:r>
          <m:sSub>
            <m:sSubPr>
              <m:ctrlPr>
                <w:del w:id="563" w:author="Martin Cahill (NESO)" w:date="2025-04-25T16:03:00Z" w16du:dateUtc="2025-04-25T15:03:00Z">
                  <w:rPr>
                    <w:rFonts w:ascii="Cambria Math" w:hAnsi="Cambria Math"/>
                    <w:i/>
                    <w:highlight w:val="lightGray"/>
                  </w:rPr>
                </w:del>
              </m:ctrlPr>
            </m:sSubPr>
            <m:e>
              <m:r>
                <w:del w:id="564" w:author="Martin Cahill (NESO)" w:date="2025-04-25T16:03:00Z" w16du:dateUtc="2025-04-25T15:03:00Z">
                  <w:rPr>
                    <w:rFonts w:ascii="Cambria Math" w:hAnsi="Cambria Math"/>
                    <w:highlight w:val="lightGray"/>
                    <w:rPrChange w:id="565" w:author="Martin Cahill (NESO)" w:date="2025-04-25T16:03:00Z" w16du:dateUtc="2025-04-25T15:03:00Z">
                      <w:rPr>
                        <w:rFonts w:ascii="Cambria Math" w:hAnsi="Cambria Math"/>
                      </w:rPr>
                    </w:rPrChange>
                  </w:rPr>
                  <m:t>TEC</m:t>
                </w:del>
              </m:r>
            </m:e>
            <m:sub>
              <m:r>
                <w:del w:id="566" w:author="Martin Cahill (NESO)" w:date="2025-04-25T16:03:00Z" w16du:dateUtc="2025-04-25T15:03:00Z">
                  <w:rPr>
                    <w:rFonts w:ascii="Cambria Math" w:hAnsi="Cambria Math"/>
                    <w:highlight w:val="lightGray"/>
                    <w:rPrChange w:id="567" w:author="Martin Cahill (NESO)" w:date="2025-04-25T16:03:00Z" w16du:dateUtc="2025-04-25T15:03:00Z">
                      <w:rPr>
                        <w:rFonts w:ascii="Cambria Math" w:hAnsi="Cambria Math"/>
                      </w:rPr>
                    </w:rPrChange>
                  </w:rPr>
                  <m:t>s</m:t>
                </w:del>
              </m:r>
            </m:sub>
          </m:sSub>
        </m:oMath>
      </m:oMathPara>
    </w:p>
    <w:p w14:paraId="36308C0A" w14:textId="6D374148" w:rsidR="009D2541" w:rsidRPr="004D2853" w:rsidRDefault="00000000" w:rsidP="009D2541">
      <w:pPr>
        <w:pStyle w:val="1"/>
        <w:jc w:val="center"/>
        <w:rPr>
          <w:ins w:id="568" w:author="Martin Cahill (NESO)" w:date="2025-04-25T16:02:00Z" w16du:dateUtc="2025-04-25T15:02:00Z"/>
        </w:rPr>
      </w:pPr>
      <m:oMathPara>
        <m:oMath>
          <m:sSub>
            <m:sSubPr>
              <m:ctrlPr>
                <w:ins w:id="569" w:author="Martin Cahill (NESO)" w:date="2025-04-25T16:02:00Z" w16du:dateUtc="2025-04-25T15:02:00Z">
                  <w:rPr>
                    <w:rFonts w:ascii="Cambria Math" w:hAnsi="Cambria Math"/>
                    <w:i/>
                    <w:highlight w:val="lightGray"/>
                  </w:rPr>
                </w:ins>
              </m:ctrlPr>
            </m:sSubPr>
            <m:e>
              <m:r>
                <w:ins w:id="570" w:author="Martin Cahill (NESO)" w:date="2025-04-25T16:02:00Z" w16du:dateUtc="2025-04-25T15:02:00Z">
                  <w:rPr>
                    <w:rFonts w:ascii="Cambria Math" w:hAnsi="Cambria Math"/>
                    <w:highlight w:val="lightGray"/>
                    <w:rPrChange w:id="571" w:author="Martin Cahill (NESO)" w:date="2025-04-25T16:03:00Z" w16du:dateUtc="2025-04-25T15:03:00Z">
                      <w:rPr>
                        <w:rFonts w:ascii="Cambria Math" w:hAnsi="Cambria Math"/>
                      </w:rPr>
                    </w:rPrChange>
                  </w:rPr>
                  <m:t>MTEC</m:t>
                </w:ins>
              </m:r>
            </m:e>
            <m:sub>
              <m:r>
                <w:ins w:id="572" w:author="Martin Cahill (NESO)" w:date="2025-04-25T16:03:00Z" w16du:dateUtc="2025-04-25T15:03:00Z">
                  <w:rPr>
                    <w:rFonts w:ascii="Cambria Math" w:hAnsi="Cambria Math"/>
                    <w:highlight w:val="lightGray"/>
                  </w:rPr>
                  <m:t>BMU</m:t>
                </w:ins>
              </m:r>
            </m:sub>
          </m:sSub>
          <m:r>
            <w:ins w:id="573" w:author="Martin Cahill (NESO)" w:date="2025-04-25T16:02:00Z" w16du:dateUtc="2025-04-25T15:02:00Z">
              <w:rPr>
                <w:rFonts w:ascii="Cambria Math" w:hAnsi="Cambria Math"/>
                <w:highlight w:val="lightGray"/>
                <w:rPrChange w:id="574" w:author="Martin Cahill (NESO)" w:date="2025-04-25T16:03:00Z" w16du:dateUtc="2025-04-25T15:03:00Z">
                  <w:rPr>
                    <w:rFonts w:ascii="Cambria Math" w:hAnsi="Cambria Math"/>
                  </w:rPr>
                </w:rPrChange>
              </w:rPr>
              <m:t>=</m:t>
            </w:ins>
          </m:r>
          <m:f>
            <m:fPr>
              <m:ctrlPr>
                <w:ins w:id="575" w:author="Martin Cahill (NESO)" w:date="2025-04-25T16:02:00Z" w16du:dateUtc="2025-04-25T15:02:00Z">
                  <w:rPr>
                    <w:rFonts w:ascii="Cambria Math" w:hAnsi="Cambria Math"/>
                    <w:i/>
                    <w:highlight w:val="lightGray"/>
                  </w:rPr>
                </w:ins>
              </m:ctrlPr>
            </m:fPr>
            <m:num>
              <m:sSub>
                <m:sSubPr>
                  <m:ctrlPr>
                    <w:ins w:id="576" w:author="Martin Cahill (NESO)" w:date="2025-04-25T16:02:00Z" w16du:dateUtc="2025-04-25T15:02:00Z">
                      <w:rPr>
                        <w:rFonts w:ascii="Cambria Math" w:hAnsi="Cambria Math"/>
                        <w:i/>
                        <w:highlight w:val="lightGray"/>
                      </w:rPr>
                    </w:ins>
                  </m:ctrlPr>
                </m:sSubPr>
                <m:e>
                  <m:r>
                    <w:ins w:id="577" w:author="Martin Cahill (NESO)" w:date="2025-04-25T16:02:00Z" w16du:dateUtc="2025-04-25T15:02:00Z">
                      <w:rPr>
                        <w:rFonts w:ascii="Cambria Math" w:hAnsi="Cambria Math"/>
                        <w:highlight w:val="lightGray"/>
                        <w:rPrChange w:id="578" w:author="Martin Cahill (NESO)" w:date="2025-04-25T16:03:00Z" w16du:dateUtc="2025-04-25T15:03:00Z">
                          <w:rPr>
                            <w:rFonts w:ascii="Cambria Math" w:hAnsi="Cambria Math"/>
                          </w:rPr>
                        </w:rPrChange>
                      </w:rPr>
                      <m:t>CAP</m:t>
                    </w:ins>
                  </m:r>
                </m:e>
                <m:sub>
                  <m:r>
                    <w:ins w:id="579" w:author="Martin Cahill (NESO)" w:date="2025-04-25T16:03:00Z" w16du:dateUtc="2025-04-25T15:03:00Z">
                      <w:rPr>
                        <w:rFonts w:ascii="Cambria Math" w:hAnsi="Cambria Math"/>
                        <w:highlight w:val="lightGray"/>
                      </w:rPr>
                      <m:t>BMU</m:t>
                    </w:ins>
                  </m:r>
                </m:sub>
              </m:sSub>
            </m:num>
            <m:den>
              <m:nary>
                <m:naryPr>
                  <m:chr m:val="∑"/>
                  <m:limLoc m:val="undOvr"/>
                  <m:ctrlPr>
                    <w:ins w:id="580" w:author="Martin Cahill (NESO)" w:date="2025-04-25T16:02:00Z" w16du:dateUtc="2025-04-25T15:02:00Z">
                      <w:rPr>
                        <w:rFonts w:ascii="Cambria Math" w:hAnsi="Cambria Math"/>
                        <w:i/>
                        <w:highlight w:val="lightGray"/>
                      </w:rPr>
                    </w:ins>
                  </m:ctrlPr>
                </m:naryPr>
                <m:sub>
                  <m:r>
                    <w:ins w:id="581" w:author="Martin Cahill (NESO)" w:date="2025-04-25T16:03:00Z" w16du:dateUtc="2025-04-25T15:03:00Z">
                      <w:rPr>
                        <w:rFonts w:ascii="Cambria Math" w:hAnsi="Cambria Math"/>
                        <w:highlight w:val="lightGray"/>
                      </w:rPr>
                      <m:t>BMU</m:t>
                    </w:ins>
                  </m:r>
                  <m:r>
                    <w:ins w:id="582" w:author="Martin Cahill (NESO)" w:date="2025-04-25T16:02:00Z" w16du:dateUtc="2025-04-25T15:02:00Z">
                      <w:rPr>
                        <w:rFonts w:ascii="Cambria Math" w:hAnsi="Cambria Math"/>
                        <w:highlight w:val="lightGray"/>
                        <w:rPrChange w:id="583" w:author="Martin Cahill (NESO)" w:date="2025-04-25T16:03:00Z" w16du:dateUtc="2025-04-25T15:03:00Z">
                          <w:rPr>
                            <w:rFonts w:ascii="Cambria Math" w:hAnsi="Cambria Math"/>
                          </w:rPr>
                        </w:rPrChange>
                      </w:rPr>
                      <m:t>=1</m:t>
                    </w:ins>
                  </m:r>
                </m:sub>
                <m:sup>
                  <m:r>
                    <w:ins w:id="584" w:author="Martin Cahill (NESO)" w:date="2025-04-25T16:02:00Z" w16du:dateUtc="2025-04-25T15:02:00Z">
                      <w:rPr>
                        <w:rFonts w:ascii="Cambria Math" w:hAnsi="Cambria Math"/>
                        <w:highlight w:val="lightGray"/>
                        <w:rPrChange w:id="585" w:author="Martin Cahill (NESO)" w:date="2025-04-25T16:03:00Z" w16du:dateUtc="2025-04-25T15:03:00Z">
                          <w:rPr>
                            <w:rFonts w:ascii="Cambria Math" w:hAnsi="Cambria Math"/>
                          </w:rPr>
                        </w:rPrChange>
                      </w:rPr>
                      <m:t>n</m:t>
                    </w:ins>
                  </m:r>
                </m:sup>
                <m:e>
                  <m:sSub>
                    <m:sSubPr>
                      <m:ctrlPr>
                        <w:ins w:id="586" w:author="Martin Cahill (NESO)" w:date="2025-04-25T16:02:00Z" w16du:dateUtc="2025-04-25T15:02:00Z">
                          <w:rPr>
                            <w:rFonts w:ascii="Cambria Math" w:hAnsi="Cambria Math"/>
                            <w:i/>
                            <w:highlight w:val="lightGray"/>
                          </w:rPr>
                        </w:ins>
                      </m:ctrlPr>
                    </m:sSubPr>
                    <m:e>
                      <m:r>
                        <w:ins w:id="587" w:author="Martin Cahill (NESO)" w:date="2025-04-25T16:02:00Z" w16du:dateUtc="2025-04-25T15:02:00Z">
                          <w:rPr>
                            <w:rFonts w:ascii="Cambria Math" w:hAnsi="Cambria Math"/>
                            <w:highlight w:val="lightGray"/>
                            <w:rPrChange w:id="588" w:author="Martin Cahill (NESO)" w:date="2025-04-25T16:03:00Z" w16du:dateUtc="2025-04-25T15:03:00Z">
                              <w:rPr>
                                <w:rFonts w:ascii="Cambria Math" w:hAnsi="Cambria Math"/>
                              </w:rPr>
                            </w:rPrChange>
                          </w:rPr>
                          <m:t>CAP</m:t>
                        </w:ins>
                      </m:r>
                    </m:e>
                    <m:sub>
                      <m:r>
                        <w:ins w:id="589" w:author="Martin Cahill (NESO)" w:date="2025-04-25T16:03:00Z" w16du:dateUtc="2025-04-25T15:03:00Z">
                          <w:rPr>
                            <w:rFonts w:ascii="Cambria Math" w:hAnsi="Cambria Math"/>
                            <w:highlight w:val="lightGray"/>
                          </w:rPr>
                          <m:t>BMU</m:t>
                        </w:ins>
                      </m:r>
                    </m:sub>
                  </m:sSub>
                </m:e>
              </m:nary>
            </m:den>
          </m:f>
          <m:r>
            <w:ins w:id="590" w:author="Martin Cahill (NESO)" w:date="2025-04-25T16:02:00Z" w16du:dateUtc="2025-04-25T15:02:00Z">
              <w:rPr>
                <w:rFonts w:ascii="Cambria Math" w:hAnsi="Cambria Math"/>
                <w:highlight w:val="lightGray"/>
                <w:rPrChange w:id="591" w:author="Martin Cahill (NESO)" w:date="2025-04-25T16:03:00Z" w16du:dateUtc="2025-04-25T15:03:00Z">
                  <w:rPr>
                    <w:rFonts w:ascii="Cambria Math" w:hAnsi="Cambria Math"/>
                  </w:rPr>
                </w:rPrChange>
              </w:rPr>
              <m:t>×</m:t>
            </w:ins>
          </m:r>
          <m:r>
            <w:ins w:id="592" w:author="Martin Cahill (NESO)" w:date="2025-04-25T16:17:00Z" w16du:dateUtc="2025-04-25T15:17:00Z">
              <w:rPr>
                <w:rFonts w:ascii="Cambria Math" w:hAnsi="Cambria Math"/>
              </w:rPr>
              <m:t>TEC</m:t>
            </w:ins>
          </m:r>
        </m:oMath>
      </m:oMathPara>
    </w:p>
    <w:p w14:paraId="6C62F24E" w14:textId="77777777" w:rsidR="009D2541" w:rsidRPr="004D2853" w:rsidRDefault="009D2541" w:rsidP="00B7177B">
      <w:pPr>
        <w:pStyle w:val="1"/>
        <w:jc w:val="center"/>
        <w:rPr>
          <w:ins w:id="593" w:author="Martin Cahill (NESO)" w:date="2025-04-23T19:14:00Z" w16du:dateUtc="2025-04-23T18:14:00Z"/>
        </w:rPr>
      </w:pPr>
    </w:p>
    <w:p w14:paraId="699354E5" w14:textId="77777777" w:rsidR="00B7177B" w:rsidRDefault="00B7177B" w:rsidP="00B7177B">
      <w:pPr>
        <w:pStyle w:val="1"/>
        <w:ind w:left="1627"/>
        <w:jc w:val="both"/>
        <w:rPr>
          <w:ins w:id="594" w:author="Martin Cahill (NESO)" w:date="2025-04-23T19:14:00Z" w16du:dateUtc="2025-04-23T18:14:00Z"/>
        </w:rPr>
      </w:pPr>
    </w:p>
    <w:p w14:paraId="542CB83F" w14:textId="77777777" w:rsidR="00B7177B" w:rsidRDefault="00B7177B" w:rsidP="00B7177B">
      <w:pPr>
        <w:pStyle w:val="1"/>
        <w:ind w:left="1627"/>
        <w:jc w:val="both"/>
        <w:rPr>
          <w:ins w:id="595" w:author="Martin Cahill (NESO)" w:date="2025-04-23T19:14:00Z" w16du:dateUtc="2025-04-23T18:14:00Z"/>
        </w:rPr>
      </w:pPr>
      <w:proofErr w:type="gramStart"/>
      <w:ins w:id="596" w:author="Martin Cahill (NESO)" w:date="2025-04-23T19:14:00Z" w16du:dateUtc="2025-04-23T18:14:00Z">
        <w:r>
          <w:t>Where;</w:t>
        </w:r>
        <w:proofErr w:type="gramEnd"/>
      </w:ins>
    </w:p>
    <w:p w14:paraId="52A527AC" w14:textId="74CA0E5F" w:rsidR="00B7177B" w:rsidRDefault="00B7177B" w:rsidP="00B7177B">
      <w:pPr>
        <w:pStyle w:val="1"/>
        <w:ind w:left="1627"/>
        <w:jc w:val="both"/>
        <w:rPr>
          <w:ins w:id="597" w:author="Martin Cahill (NESO)" w:date="2025-04-23T19:14:00Z" w16du:dateUtc="2025-04-23T18:14:00Z"/>
        </w:rPr>
      </w:pPr>
      <w:ins w:id="598" w:author="Martin Cahill (NESO)" w:date="2025-04-23T19:14:00Z" w16du:dateUtc="2025-04-23T18:14:00Z">
        <w:r w:rsidRPr="009D2541">
          <w:rPr>
            <w:highlight w:val="lightGray"/>
            <w:rPrChange w:id="599" w:author="Martin Cahill (NESO)" w:date="2025-04-25T16:04:00Z" w16du:dateUtc="2025-04-25T15:04:00Z">
              <w:rPr/>
            </w:rPrChange>
          </w:rPr>
          <w:t>MTEC</w:t>
        </w:r>
      </w:ins>
      <w:ins w:id="600" w:author="Martin Cahill (NESO)" w:date="2025-04-25T16:03:00Z" w16du:dateUtc="2025-04-25T15:03:00Z">
        <w:r w:rsidR="009D2541" w:rsidRPr="009D2541">
          <w:rPr>
            <w:highlight w:val="lightGray"/>
            <w:vertAlign w:val="subscript"/>
            <w:rPrChange w:id="601" w:author="Martin Cahill (NESO)" w:date="2025-04-25T16:04:00Z" w16du:dateUtc="2025-04-25T15:04:00Z">
              <w:rPr>
                <w:vertAlign w:val="subscript"/>
              </w:rPr>
            </w:rPrChange>
          </w:rPr>
          <w:t>BMU</w:t>
        </w:r>
      </w:ins>
      <w:ins w:id="602" w:author="Martin Cahill (NESO)" w:date="2025-04-23T19:14:00Z" w16du:dateUtc="2025-04-23T18:14:00Z">
        <w:r>
          <w:t xml:space="preserve"> = Multi Technology </w:t>
        </w:r>
        <w:r w:rsidRPr="00F231B2">
          <w:rPr>
            <w:b/>
            <w:bCs/>
          </w:rPr>
          <w:t>Power Station</w:t>
        </w:r>
        <w:r w:rsidRPr="003F6DF2">
          <w:rPr>
            <w:b/>
            <w:bCs/>
            <w:rPrChange w:id="603" w:author="Martin Cahill (NESO)" w:date="2025-04-25T16:34:00Z" w16du:dateUtc="2025-04-25T15:34:00Z">
              <w:rPr/>
            </w:rPrChange>
          </w:rPr>
          <w:t>’s</w:t>
        </w:r>
        <w:r>
          <w:t xml:space="preserve"> TEC for </w:t>
        </w:r>
      </w:ins>
      <w:del w:id="604" w:author="Martin Cahill (NESO)" w:date="2025-04-25T16:04:00Z" w16du:dateUtc="2025-04-25T15:04:00Z">
        <w:r w:rsidRPr="009D2541" w:rsidDel="009D2541">
          <w:rPr>
            <w:highlight w:val="lightGray"/>
            <w:rPrChange w:id="605" w:author="Martin Cahill (NESO)" w:date="2025-04-25T16:04:00Z" w16du:dateUtc="2025-04-25T15:04:00Z">
              <w:rPr/>
            </w:rPrChange>
          </w:rPr>
          <w:delText xml:space="preserve">technology type i </w:delText>
        </w:r>
      </w:del>
      <w:ins w:id="606" w:author="Martin Cahill (NESO)" w:date="2025-04-25T16:04:00Z" w16du:dateUtc="2025-04-25T15:04:00Z">
        <w:r w:rsidR="009D2541" w:rsidRPr="009D2541">
          <w:rPr>
            <w:highlight w:val="lightGray"/>
            <w:rPrChange w:id="607" w:author="Martin Cahill (NESO)" w:date="2025-04-25T16:04:00Z" w16du:dateUtc="2025-04-25T15:04:00Z">
              <w:rPr/>
            </w:rPrChange>
          </w:rPr>
          <w:t xml:space="preserve">BM </w:t>
        </w:r>
        <w:r w:rsidR="009D2541" w:rsidRPr="003F6DF2">
          <w:rPr>
            <w:highlight w:val="lightGray"/>
            <w:rPrChange w:id="608" w:author="Martin Cahill (NESO)" w:date="2025-04-25T16:33:00Z" w16du:dateUtc="2025-04-25T15:33:00Z">
              <w:rPr/>
            </w:rPrChange>
          </w:rPr>
          <w:t xml:space="preserve">Unit </w:t>
        </w:r>
      </w:ins>
      <w:del w:id="609" w:author="Martin Cahill (NESO)" w:date="2025-04-25T16:33:00Z" w16du:dateUtc="2025-04-25T15:33:00Z">
        <w:r w:rsidRPr="003F6DF2" w:rsidDel="003F6DF2">
          <w:rPr>
            <w:highlight w:val="lightGray"/>
            <w:rPrChange w:id="610" w:author="Martin Cahill (NESO)" w:date="2025-04-25T16:33:00Z" w16du:dateUtc="2025-04-25T15:33:00Z">
              <w:rPr/>
            </w:rPrChange>
          </w:rPr>
          <w:delText>at station s</w:delText>
        </w:r>
      </w:del>
    </w:p>
    <w:p w14:paraId="32CF8234" w14:textId="0458488C" w:rsidR="00C82F0C" w:rsidRDefault="00B7177B" w:rsidP="00A615D8">
      <w:pPr>
        <w:pStyle w:val="1"/>
        <w:ind w:left="1627"/>
        <w:jc w:val="both"/>
        <w:rPr>
          <w:ins w:id="611" w:author="Martin Cahill (NESO)" w:date="2025-04-23T19:14:00Z" w16du:dateUtc="2025-04-23T18:14:00Z"/>
        </w:rPr>
      </w:pPr>
      <w:ins w:id="612" w:author="Martin Cahill (NESO)" w:date="2025-04-23T19:14:00Z" w16du:dateUtc="2025-04-23T18:14:00Z">
        <w:r w:rsidRPr="00CE6CDE">
          <w:rPr>
            <w:highlight w:val="lightGray"/>
            <w:rPrChange w:id="613" w:author="Martin Cahill (NESO)" w:date="2025-04-25T16:05:00Z" w16du:dateUtc="2025-04-25T15:05:00Z">
              <w:rPr/>
            </w:rPrChange>
          </w:rPr>
          <w:t>CAP</w:t>
        </w:r>
      </w:ins>
      <w:ins w:id="614" w:author="Martin Cahill (NESO)" w:date="2025-04-25T16:05:00Z" w16du:dateUtc="2025-04-25T15:05:00Z">
        <w:r w:rsidR="00CE6CDE" w:rsidRPr="00CE6CDE">
          <w:rPr>
            <w:highlight w:val="lightGray"/>
            <w:vertAlign w:val="subscript"/>
            <w:rPrChange w:id="615" w:author="Martin Cahill (NESO)" w:date="2025-04-25T16:05:00Z" w16du:dateUtc="2025-04-25T15:05:00Z">
              <w:rPr>
                <w:vertAlign w:val="subscript"/>
              </w:rPr>
            </w:rPrChange>
          </w:rPr>
          <w:t>BMU</w:t>
        </w:r>
      </w:ins>
      <w:ins w:id="616" w:author="Martin Cahill (NESO)" w:date="2025-04-23T19:14:00Z" w16du:dateUtc="2025-04-23T18:14:00Z">
        <w:r>
          <w:t xml:space="preserve">= </w:t>
        </w:r>
      </w:ins>
      <w:commentRangeStart w:id="617"/>
      <w:del w:id="618" w:author="Martin Cahill (NESO)" w:date="2025-04-25T16:08:00Z" w16du:dateUtc="2025-04-25T15:08:00Z">
        <w:r w:rsidRPr="00CE6CDE" w:rsidDel="00CE6CDE">
          <w:rPr>
            <w:highlight w:val="lightGray"/>
            <w:rPrChange w:id="619" w:author="Martin Cahill (NESO)" w:date="2025-04-25T16:09:00Z" w16du:dateUtc="2025-04-25T15:09:00Z">
              <w:rPr/>
            </w:rPrChange>
          </w:rPr>
          <w:delText>Maximum Capacity</w:delText>
        </w:r>
      </w:del>
      <w:ins w:id="620" w:author="Martin Cahill (NESO)" w:date="2025-04-25T16:08:00Z" w16du:dateUtc="2025-04-25T15:08:00Z">
        <w:r w:rsidR="00CE6CDE" w:rsidRPr="00CE6CDE">
          <w:rPr>
            <w:b/>
            <w:bCs/>
            <w:highlight w:val="lightGray"/>
            <w:rPrChange w:id="621" w:author="Martin Cahill (NESO)" w:date="2025-04-25T16:09:00Z" w16du:dateUtc="2025-04-25T15:09:00Z">
              <w:rPr/>
            </w:rPrChange>
          </w:rPr>
          <w:t xml:space="preserve">Installed </w:t>
        </w:r>
      </w:ins>
      <w:ins w:id="622" w:author="Martin Cahill (NESO)" w:date="2025-04-25T16:09:00Z" w16du:dateUtc="2025-04-25T15:09:00Z">
        <w:r w:rsidR="00CE6CDE" w:rsidRPr="00CE6CDE">
          <w:rPr>
            <w:b/>
            <w:bCs/>
            <w:highlight w:val="lightGray"/>
            <w:rPrChange w:id="623" w:author="Martin Cahill (NESO)" w:date="2025-04-25T16:09:00Z" w16du:dateUtc="2025-04-25T15:09:00Z">
              <w:rPr/>
            </w:rPrChange>
          </w:rPr>
          <w:t>Capacity</w:t>
        </w:r>
        <w:commentRangeStart w:id="624"/>
        <w:commentRangeEnd w:id="624"/>
        <w:r w:rsidR="00C82F0C">
          <w:rPr>
            <w:rStyle w:val="CommentReference"/>
            <w:rFonts w:ascii="Arial" w:hAnsi="Arial"/>
          </w:rPr>
          <w:commentReference w:id="624"/>
        </w:r>
      </w:ins>
      <w:ins w:id="625" w:author="Martin Cahill (NESO)" w:date="2025-04-23T19:14:00Z" w16du:dateUtc="2025-04-23T18:14:00Z">
        <w:r w:rsidRPr="00CE6CDE">
          <w:rPr>
            <w:b/>
            <w:bCs/>
            <w:rPrChange w:id="626" w:author="Martin Cahill (NESO)" w:date="2025-04-25T16:09:00Z" w16du:dateUtc="2025-04-25T15:09:00Z">
              <w:rPr/>
            </w:rPrChange>
          </w:rPr>
          <w:t xml:space="preserve"> </w:t>
        </w:r>
      </w:ins>
      <w:commentRangeEnd w:id="617"/>
      <w:ins w:id="627" w:author="Martin Cahill (NESO)" w:date="2025-04-28T15:22:00Z" w16du:dateUtc="2025-04-28T14:22:00Z">
        <w:r w:rsidR="00554625">
          <w:rPr>
            <w:rStyle w:val="CommentReference"/>
            <w:rFonts w:ascii="Arial" w:hAnsi="Arial"/>
          </w:rPr>
          <w:commentReference w:id="617"/>
        </w:r>
      </w:ins>
      <w:ins w:id="628" w:author="Martin Cahill (NESO)" w:date="2025-04-23T19:14:00Z" w16du:dateUtc="2025-04-23T18:14:00Z">
        <w:r>
          <w:t xml:space="preserve">for </w:t>
        </w:r>
      </w:ins>
      <w:del w:id="629" w:author="Martin Cahill (NESO)" w:date="2025-04-25T16:05:00Z" w16du:dateUtc="2025-04-25T15:05:00Z">
        <w:r w:rsidRPr="00CE6CDE" w:rsidDel="00CE6CDE">
          <w:rPr>
            <w:highlight w:val="lightGray"/>
            <w:rPrChange w:id="630" w:author="Martin Cahill (NESO)" w:date="2025-04-25T16:06:00Z" w16du:dateUtc="2025-04-25T15:06:00Z">
              <w:rPr/>
            </w:rPrChange>
          </w:rPr>
          <w:delText>technology type i</w:delText>
        </w:r>
      </w:del>
      <w:ins w:id="631" w:author="Martin Cahill (NESO)" w:date="2025-04-25T16:05:00Z" w16du:dateUtc="2025-04-25T15:05:00Z">
        <w:r w:rsidR="00CE6CDE" w:rsidRPr="00CE6CDE">
          <w:rPr>
            <w:highlight w:val="lightGray"/>
            <w:rPrChange w:id="632" w:author="Martin Cahill (NESO)" w:date="2025-04-25T16:06:00Z" w16du:dateUtc="2025-04-25T15:06:00Z">
              <w:rPr/>
            </w:rPrChange>
          </w:rPr>
          <w:t>B</w:t>
        </w:r>
      </w:ins>
      <w:ins w:id="633" w:author="Martin Cahill (NESO)" w:date="2025-04-25T16:06:00Z" w16du:dateUtc="2025-04-25T15:06:00Z">
        <w:r w:rsidR="00CE6CDE" w:rsidRPr="00CE6CDE">
          <w:rPr>
            <w:highlight w:val="lightGray"/>
            <w:rPrChange w:id="634" w:author="Martin Cahill (NESO)" w:date="2025-04-25T16:06:00Z" w16du:dateUtc="2025-04-25T15:06:00Z">
              <w:rPr/>
            </w:rPrChange>
          </w:rPr>
          <w:t>M Unit</w:t>
        </w:r>
      </w:ins>
      <w:ins w:id="635" w:author="Martin Cahill (NESO)" w:date="2025-04-23T19:14:00Z" w16du:dateUtc="2025-04-23T18:14:00Z">
        <w:r>
          <w:t xml:space="preserve"> (or the average of maximum </w:t>
        </w:r>
        <w:r w:rsidRPr="00F231B2">
          <w:rPr>
            <w:b/>
            <w:bCs/>
          </w:rPr>
          <w:t>BM Unit</w:t>
        </w:r>
        <w:r>
          <w:t xml:space="preserve"> metered values where there is a negative tariff</w:t>
        </w:r>
      </w:ins>
      <w:del w:id="636" w:author="Martin Cahill (NESO)" w:date="2025-04-25T16:14:00Z" w16du:dateUtc="2025-04-25T15:14:00Z">
        <w:r w:rsidDel="001F65F1">
          <w:delText xml:space="preserve"> </w:delText>
        </w:r>
        <w:r w:rsidRPr="001F65F1" w:rsidDel="001F65F1">
          <w:rPr>
            <w:highlight w:val="lightGray"/>
            <w:rPrChange w:id="637" w:author="Martin Cahill (NESO)" w:date="2025-04-25T16:14:00Z" w16du:dateUtc="2025-04-25T15:14:00Z">
              <w:rPr/>
            </w:rPrChange>
          </w:rPr>
          <w:delText>element</w:delText>
        </w:r>
      </w:del>
      <w:ins w:id="638" w:author="Martin Cahill (NESO)" w:date="2025-04-25T16:14:00Z" w16du:dateUtc="2025-04-25T15:14:00Z">
        <w:r w:rsidR="001F65F1" w:rsidRPr="001F65F1">
          <w:rPr>
            <w:highlight w:val="lightGray"/>
            <w:rPrChange w:id="639" w:author="Martin Cahill (NESO)" w:date="2025-04-25T16:14:00Z" w16du:dateUtc="2025-04-25T15:14:00Z">
              <w:rPr/>
            </w:rPrChange>
          </w:rPr>
          <w:t>, as per the negative methodology below</w:t>
        </w:r>
      </w:ins>
      <w:ins w:id="640" w:author="Martin Cahill (NESO)" w:date="2025-04-23T19:14:00Z" w16du:dateUtc="2025-04-23T18:14:00Z">
        <w:r>
          <w:t>)</w:t>
        </w:r>
      </w:ins>
    </w:p>
    <w:p w14:paraId="1D0D6FB3" w14:textId="6E3D0996" w:rsidR="00B7177B" w:rsidRDefault="00B7177B" w:rsidP="00B7177B">
      <w:pPr>
        <w:pStyle w:val="1"/>
        <w:ind w:left="1627"/>
        <w:jc w:val="both"/>
        <w:rPr>
          <w:ins w:id="641" w:author="Martin Cahill (NESO)" w:date="2025-04-23T19:14:00Z" w16du:dateUtc="2025-04-23T18:14:00Z"/>
        </w:rPr>
      </w:pPr>
      <w:ins w:id="642" w:author="Martin Cahill (NESO)" w:date="2025-04-23T19:14:00Z" w16du:dateUtc="2025-04-23T18:14:00Z">
        <w:r>
          <w:t xml:space="preserve">TEC = TEC of </w:t>
        </w:r>
        <w:r w:rsidRPr="00F231B2">
          <w:rPr>
            <w:b/>
            <w:bCs/>
          </w:rPr>
          <w:t>Power Station</w:t>
        </w:r>
        <w:r>
          <w:t xml:space="preserve"> as defined in the </w:t>
        </w:r>
      </w:ins>
      <w:ins w:id="643" w:author="Martin Cahill (NESO)" w:date="2025-04-25T16:36:00Z" w16du:dateUtc="2025-04-25T15:36:00Z">
        <w:r w:rsidR="005043A0" w:rsidRPr="005043A0">
          <w:rPr>
            <w:b/>
            <w:bCs/>
            <w:highlight w:val="lightGray"/>
            <w:rPrChange w:id="644" w:author="Martin Cahill (NESO)" w:date="2025-04-25T16:36:00Z" w16du:dateUtc="2025-04-25T15:36:00Z">
              <w:rPr/>
            </w:rPrChange>
          </w:rPr>
          <w:t xml:space="preserve">Bilateral </w:t>
        </w:r>
      </w:ins>
      <w:ins w:id="645" w:author="Martin Cahill (NESO)" w:date="2025-04-23T19:14:00Z" w16du:dateUtc="2025-04-23T18:14:00Z">
        <w:r w:rsidRPr="005043A0">
          <w:rPr>
            <w:b/>
            <w:bCs/>
            <w:highlight w:val="lightGray"/>
            <w:rPrChange w:id="646" w:author="Martin Cahill (NESO)" w:date="2025-04-25T16:36:00Z" w16du:dateUtc="2025-04-25T15:36:00Z">
              <w:rPr/>
            </w:rPrChange>
          </w:rPr>
          <w:t>Connection Agreement</w:t>
        </w:r>
        <w:r>
          <w:t xml:space="preserve"> (or the average of maximum </w:t>
        </w:r>
        <w:r w:rsidRPr="00F231B2">
          <w:rPr>
            <w:b/>
            <w:bCs/>
          </w:rPr>
          <w:t>Power Station</w:t>
        </w:r>
        <w:r>
          <w:t xml:space="preserve"> metered values where there is a negative tariff</w:t>
        </w:r>
      </w:ins>
      <w:del w:id="647" w:author="Martin Cahill (NESO)" w:date="2025-04-25T16:14:00Z" w16du:dateUtc="2025-04-25T15:14:00Z">
        <w:r w:rsidDel="001F65F1">
          <w:delText xml:space="preserve"> </w:delText>
        </w:r>
        <w:r w:rsidRPr="001F65F1" w:rsidDel="001F65F1">
          <w:rPr>
            <w:highlight w:val="lightGray"/>
            <w:rPrChange w:id="648" w:author="Martin Cahill (NESO)" w:date="2025-04-25T16:14:00Z" w16du:dateUtc="2025-04-25T15:14:00Z">
              <w:rPr/>
            </w:rPrChange>
          </w:rPr>
          <w:delText>element</w:delText>
        </w:r>
      </w:del>
      <w:ins w:id="649" w:author="Martin Cahill (NESO)" w:date="2025-04-25T16:14:00Z" w16du:dateUtc="2025-04-25T15:14:00Z">
        <w:r w:rsidR="001F65F1" w:rsidRPr="001F65F1">
          <w:rPr>
            <w:highlight w:val="lightGray"/>
            <w:rPrChange w:id="650" w:author="Martin Cahill (NESO)" w:date="2025-04-25T16:14:00Z" w16du:dateUtc="2025-04-25T15:14:00Z">
              <w:rPr/>
            </w:rPrChange>
          </w:rPr>
          <w:t>, as per the negative methodology below</w:t>
        </w:r>
      </w:ins>
      <w:ins w:id="651" w:author="Martin Cahill (NESO)" w:date="2025-04-23T19:14:00Z" w16du:dateUtc="2025-04-23T18:14:00Z">
        <w:r>
          <w:t>)</w:t>
        </w:r>
      </w:ins>
    </w:p>
    <w:p w14:paraId="2782E69E" w14:textId="29AAF263" w:rsidR="00B7177B" w:rsidRDefault="00B7177B" w:rsidP="00B7177B">
      <w:pPr>
        <w:pStyle w:val="1"/>
        <w:ind w:left="1627"/>
        <w:jc w:val="both"/>
        <w:rPr>
          <w:ins w:id="652" w:author="Martin Cahill (NESO)" w:date="2025-04-23T19:14:00Z" w16du:dateUtc="2025-04-23T18:14:00Z"/>
        </w:rPr>
      </w:pPr>
      <w:ins w:id="653" w:author="Martin Cahill (NESO)" w:date="2025-04-23T19:14:00Z" w16du:dateUtc="2025-04-23T18:14:00Z">
        <w:r>
          <w:t xml:space="preserve">n = number </w:t>
        </w:r>
      </w:ins>
      <w:ins w:id="654" w:author="Martin Cahill (NESO)" w:date="2025-04-25T16:15:00Z" w16du:dateUtc="2025-04-25T15:15:00Z">
        <w:r w:rsidR="00CD35E7" w:rsidRPr="00CD35E7">
          <w:rPr>
            <w:highlight w:val="lightGray"/>
            <w:rPrChange w:id="655" w:author="Martin Cahill (NESO)" w:date="2025-04-25T16:15:00Z" w16du:dateUtc="2025-04-25T15:15:00Z">
              <w:rPr/>
            </w:rPrChange>
          </w:rPr>
          <w:t xml:space="preserve">of </w:t>
        </w:r>
        <w:r w:rsidR="00CD35E7" w:rsidRPr="00CD35E7">
          <w:rPr>
            <w:b/>
            <w:bCs/>
            <w:highlight w:val="lightGray"/>
            <w:rPrChange w:id="656" w:author="Martin Cahill (NESO)" w:date="2025-04-25T16:15:00Z" w16du:dateUtc="2025-04-25T15:15:00Z">
              <w:rPr>
                <w:b/>
                <w:bCs/>
              </w:rPr>
            </w:rPrChange>
          </w:rPr>
          <w:t>BM Units</w:t>
        </w:r>
        <w:r w:rsidR="00CD35E7" w:rsidRPr="00CD35E7">
          <w:rPr>
            <w:highlight w:val="lightGray"/>
            <w:rPrChange w:id="657" w:author="Martin Cahill (NESO)" w:date="2025-04-25T16:15:00Z" w16du:dateUtc="2025-04-25T15:15:00Z">
              <w:rPr/>
            </w:rPrChange>
          </w:rPr>
          <w:t xml:space="preserve"> at the multi technology </w:t>
        </w:r>
        <w:r w:rsidR="00CD35E7" w:rsidRPr="00CD35E7">
          <w:rPr>
            <w:b/>
            <w:bCs/>
            <w:highlight w:val="lightGray"/>
            <w:rPrChange w:id="658" w:author="Martin Cahill (NESO)" w:date="2025-04-25T16:15:00Z" w16du:dateUtc="2025-04-25T15:15:00Z">
              <w:rPr>
                <w:b/>
                <w:bCs/>
              </w:rPr>
            </w:rPrChange>
          </w:rPr>
          <w:t>Power Station</w:t>
        </w:r>
      </w:ins>
      <w:del w:id="659" w:author="Martin Cahill (NESO)" w:date="2025-04-25T16:15:00Z" w16du:dateUtc="2025-04-25T15:15:00Z">
        <w:r w:rsidRPr="00CD35E7" w:rsidDel="00CD35E7">
          <w:rPr>
            <w:highlight w:val="lightGray"/>
            <w:rPrChange w:id="660" w:author="Martin Cahill (NESO)" w:date="2025-04-25T16:15:00Z" w16du:dateUtc="2025-04-25T15:15:00Z">
              <w:rPr/>
            </w:rPrChange>
          </w:rPr>
          <w:delText>of different technologies on site</w:delText>
        </w:r>
      </w:del>
    </w:p>
    <w:p w14:paraId="63D604E7" w14:textId="77777777" w:rsidR="00B7177B" w:rsidRDefault="00B7177B" w:rsidP="00B7177B">
      <w:pPr>
        <w:pStyle w:val="1"/>
        <w:ind w:left="1627"/>
        <w:jc w:val="both"/>
        <w:rPr>
          <w:ins w:id="661" w:author="Martin Cahill (NESO)" w:date="2025-04-23T19:14:00Z" w16du:dateUtc="2025-04-23T18:14:00Z"/>
        </w:rPr>
      </w:pPr>
    </w:p>
    <w:p w14:paraId="2486F307" w14:textId="6EF2EC43" w:rsidR="00B7177B" w:rsidRDefault="00B7177B" w:rsidP="00B7177B">
      <w:pPr>
        <w:pStyle w:val="1"/>
        <w:ind w:left="1627"/>
        <w:jc w:val="both"/>
        <w:rPr>
          <w:ins w:id="662" w:author="Martin Cahill (NESO)" w:date="2025-04-23T19:14:00Z" w16du:dateUtc="2025-04-23T18:14:00Z"/>
        </w:rPr>
      </w:pPr>
      <w:ins w:id="663" w:author="Martin Cahill (NESO)" w:date="2025-04-23T19:14:00Z" w16du:dateUtc="2025-04-23T18:14:00Z">
        <w:r w:rsidRPr="008F3DE4">
          <w:rPr>
            <w:highlight w:val="lightGray"/>
            <w:rPrChange w:id="664" w:author="Martin Cahill (NESO)" w:date="2025-04-25T16:22:00Z" w16du:dateUtc="2025-04-25T15:22:00Z">
              <w:rPr/>
            </w:rPrChange>
          </w:rPr>
          <w:t>MTEC</w:t>
        </w:r>
        <w:r>
          <w:t xml:space="preserve"> is multiplied by the ALF and </w:t>
        </w:r>
        <w:proofErr w:type="gramStart"/>
        <w:r>
          <w:t>Year Round</w:t>
        </w:r>
        <w:proofErr w:type="gramEnd"/>
        <w:r>
          <w:t xml:space="preserve"> Shared Tariff to calculate the Year Round Shared element of the generation charge, It is multiplied by the Adjustment tariff to give the adjustment charge.</w:t>
        </w:r>
      </w:ins>
    </w:p>
    <w:p w14:paraId="6826169A" w14:textId="77777777" w:rsidR="00B7177B" w:rsidRDefault="00B7177B" w:rsidP="00B7177B">
      <w:pPr>
        <w:pStyle w:val="1"/>
        <w:ind w:left="1627"/>
        <w:jc w:val="both"/>
        <w:rPr>
          <w:ins w:id="665" w:author="Martin Cahill (NESO)" w:date="2025-04-23T19:14:00Z" w16du:dateUtc="2025-04-23T18:14:00Z"/>
        </w:rPr>
      </w:pPr>
    </w:p>
    <w:p w14:paraId="183E0197" w14:textId="31605461" w:rsidR="00B7177B" w:rsidRDefault="00B7177B" w:rsidP="00B7177B">
      <w:pPr>
        <w:pStyle w:val="1"/>
        <w:ind w:left="1627"/>
        <w:jc w:val="both"/>
        <w:rPr>
          <w:ins w:id="666" w:author="Martin Cahill (NESO)" w:date="2025-04-23T19:14:00Z" w16du:dateUtc="2025-04-23T18:14:00Z"/>
        </w:rPr>
      </w:pPr>
      <w:ins w:id="667" w:author="Martin Cahill (NESO)" w:date="2025-04-23T19:14:00Z" w16du:dateUtc="2025-04-23T18:14:00Z">
        <w:r w:rsidRPr="00A95582">
          <w:rPr>
            <w:highlight w:val="lightGray"/>
            <w:rPrChange w:id="668" w:author="Martin Cahill (NESO)" w:date="2025-04-25T16:25:00Z" w16du:dateUtc="2025-04-25T15:25:00Z">
              <w:rPr/>
            </w:rPrChange>
          </w:rPr>
          <w:t>MTECP</w:t>
        </w:r>
        <w:r>
          <w:t xml:space="preserve"> is </w:t>
        </w:r>
      </w:ins>
      <w:del w:id="669" w:author="Martin Cahill (NESO)" w:date="2025-04-25T16:25:00Z" w16du:dateUtc="2025-04-25T15:25:00Z">
        <w:r w:rsidRPr="00A95582" w:rsidDel="00A95582">
          <w:rPr>
            <w:highlight w:val="lightGray"/>
            <w:rPrChange w:id="670" w:author="Martin Cahill (NESO)" w:date="2025-04-25T16:25:00Z" w16du:dateUtc="2025-04-25T15:25:00Z">
              <w:rPr/>
            </w:rPrChange>
          </w:rPr>
          <w:delText>introduced</w:delText>
        </w:r>
      </w:del>
      <w:ins w:id="671" w:author="Martin Cahill (NESO)" w:date="2025-04-25T16:25:00Z" w16du:dateUtc="2025-04-25T15:25:00Z">
        <w:r w:rsidR="00A95582" w:rsidRPr="00A95582">
          <w:rPr>
            <w:highlight w:val="lightGray"/>
            <w:rPrChange w:id="672" w:author="Martin Cahill (NESO)" w:date="2025-04-25T16:25:00Z" w16du:dateUtc="2025-04-25T15:25:00Z">
              <w:rPr/>
            </w:rPrChange>
          </w:rPr>
          <w:t>used</w:t>
        </w:r>
        <w:r w:rsidR="00A95582">
          <w:t xml:space="preserve"> </w:t>
        </w:r>
      </w:ins>
      <w:ins w:id="673" w:author="Martin Cahill (NESO)" w:date="2025-04-23T19:14:00Z" w16du:dateUtc="2025-04-23T18:14:00Z">
        <w:r>
          <w:t xml:space="preserve">for the purpose of calculating the Peak Element of the generation charge. Where a technology type does not attract a peak tariff component, the formula below will consider that the </w:t>
        </w:r>
      </w:ins>
      <w:del w:id="674" w:author="Martin Cahill (NESO)" w:date="2025-04-25T16:26:00Z" w16du:dateUtc="2025-04-25T15:26:00Z">
        <w:r w:rsidRPr="00311FFC" w:rsidDel="00311FFC">
          <w:rPr>
            <w:highlight w:val="lightGray"/>
            <w:rPrChange w:id="675" w:author="Martin Cahill (NESO)" w:date="2025-04-25T16:26:00Z" w16du:dateUtc="2025-04-25T15:26:00Z">
              <w:rPr/>
            </w:rPrChange>
          </w:rPr>
          <w:delText>Maximum Capacity</w:delText>
        </w:r>
      </w:del>
      <w:ins w:id="676" w:author="Martin Cahill (NESO)" w:date="2025-04-25T16:26:00Z" w16du:dateUtc="2025-04-25T15:26:00Z">
        <w:r w:rsidR="00311FFC" w:rsidRPr="00311FFC">
          <w:rPr>
            <w:b/>
            <w:bCs/>
            <w:highlight w:val="lightGray"/>
            <w:rPrChange w:id="677" w:author="Martin Cahill (NESO)" w:date="2025-04-25T16:26:00Z" w16du:dateUtc="2025-04-25T15:26:00Z">
              <w:rPr/>
            </w:rPrChange>
          </w:rPr>
          <w:t>Installed Capacity</w:t>
        </w:r>
      </w:ins>
      <w:ins w:id="678" w:author="Martin Cahill (NESO)" w:date="2025-04-23T19:14:00Z" w16du:dateUtc="2025-04-23T18:14:00Z">
        <w:r w:rsidRPr="00311FFC">
          <w:rPr>
            <w:b/>
            <w:bCs/>
            <w:rPrChange w:id="679" w:author="Martin Cahill (NESO)" w:date="2025-04-25T16:26:00Z" w16du:dateUtc="2025-04-25T15:26:00Z">
              <w:rPr/>
            </w:rPrChange>
          </w:rPr>
          <w:t xml:space="preserve"> </w:t>
        </w:r>
        <w:r>
          <w:t>(CAP</w:t>
        </w:r>
      </w:ins>
      <w:ins w:id="680" w:author="Martin Cahill (NESO)" w:date="2025-04-29T14:49:00Z" w16du:dateUtc="2025-04-29T13:49:00Z">
        <w:r w:rsidR="00A24639">
          <w:rPr>
            <w:vertAlign w:val="subscript"/>
          </w:rPr>
          <w:t>BMU</w:t>
        </w:r>
      </w:ins>
      <w:ins w:id="681" w:author="Martin Cahill (NESO)" w:date="2025-04-23T19:14:00Z" w16du:dateUtc="2025-04-23T18:14:00Z">
        <w:r>
          <w:t xml:space="preserve">) is zero for the associated </w:t>
        </w:r>
      </w:ins>
      <w:del w:id="682" w:author="Martin Cahill (NESO)" w:date="2025-04-25T16:27:00Z" w16du:dateUtc="2025-04-25T15:27:00Z">
        <w:r w:rsidRPr="00311FFC" w:rsidDel="00311FFC">
          <w:rPr>
            <w:highlight w:val="lightGray"/>
            <w:rPrChange w:id="683" w:author="Martin Cahill (NESO)" w:date="2025-04-25T16:27:00Z" w16du:dateUtc="2025-04-25T15:27:00Z">
              <w:rPr/>
            </w:rPrChange>
          </w:rPr>
          <w:delText>technology</w:delText>
        </w:r>
      </w:del>
      <w:ins w:id="684" w:author="Martin Cahill (NESO)" w:date="2025-04-25T16:27:00Z" w16du:dateUtc="2025-04-25T15:27:00Z">
        <w:r w:rsidR="00311FFC" w:rsidRPr="00311FFC">
          <w:rPr>
            <w:b/>
            <w:bCs/>
            <w:highlight w:val="lightGray"/>
            <w:rPrChange w:id="685" w:author="Martin Cahill (NESO)" w:date="2025-04-25T16:27:00Z" w16du:dateUtc="2025-04-25T15:27:00Z">
              <w:rPr/>
            </w:rPrChange>
          </w:rPr>
          <w:t>BM Unit</w:t>
        </w:r>
      </w:ins>
      <w:ins w:id="686" w:author="Martin Cahill (NESO)" w:date="2025-04-23T19:14:00Z" w16du:dateUtc="2025-04-23T18:14:00Z">
        <w:r>
          <w:t xml:space="preserve">. </w:t>
        </w:r>
        <w:r w:rsidRPr="00311FFC">
          <w:rPr>
            <w:highlight w:val="lightGray"/>
            <w:rPrChange w:id="687" w:author="Martin Cahill (NESO)" w:date="2025-04-25T16:27:00Z" w16du:dateUtc="2025-04-25T15:27:00Z">
              <w:rPr/>
            </w:rPrChange>
          </w:rPr>
          <w:t>MTECP</w:t>
        </w:r>
        <w:r>
          <w:t xml:space="preserve"> is capped at the </w:t>
        </w:r>
      </w:ins>
      <w:del w:id="688" w:author="Martin Cahill (NESO)" w:date="2025-04-25T16:27:00Z" w16du:dateUtc="2025-04-25T15:27:00Z">
        <w:r w:rsidRPr="00311FFC" w:rsidDel="00311FFC">
          <w:rPr>
            <w:highlight w:val="lightGray"/>
            <w:rPrChange w:id="689" w:author="Martin Cahill (NESO)" w:date="2025-04-25T16:28:00Z" w16du:dateUtc="2025-04-25T15:28:00Z">
              <w:rPr/>
            </w:rPrChange>
          </w:rPr>
          <w:delText>Maximum Capacity</w:delText>
        </w:r>
      </w:del>
      <w:ins w:id="690" w:author="Martin Cahill (NESO)" w:date="2025-04-25T16:27:00Z" w16du:dateUtc="2025-04-25T15:27:00Z">
        <w:r w:rsidR="00311FFC" w:rsidRPr="00311FFC">
          <w:rPr>
            <w:b/>
            <w:bCs/>
            <w:highlight w:val="lightGray"/>
            <w:rPrChange w:id="691" w:author="Martin Cahill (NESO)" w:date="2025-04-25T16:28:00Z" w16du:dateUtc="2025-04-25T15:28:00Z">
              <w:rPr/>
            </w:rPrChange>
          </w:rPr>
          <w:t xml:space="preserve">Installed Capacity </w:t>
        </w:r>
        <w:r w:rsidR="00311FFC" w:rsidRPr="00311FFC">
          <w:rPr>
            <w:highlight w:val="lightGray"/>
            <w:rPrChange w:id="692" w:author="Martin Cahill (NESO)" w:date="2025-04-25T16:28:00Z" w16du:dateUtc="2025-04-25T15:28:00Z">
              <w:rPr/>
            </w:rPrChange>
          </w:rPr>
          <w:t xml:space="preserve">of the </w:t>
        </w:r>
        <w:r w:rsidR="00311FFC" w:rsidRPr="00311FFC">
          <w:rPr>
            <w:b/>
            <w:bCs/>
            <w:highlight w:val="lightGray"/>
            <w:rPrChange w:id="693" w:author="Martin Cahill (NESO)" w:date="2025-04-25T16:28:00Z" w16du:dateUtc="2025-04-25T15:28:00Z">
              <w:rPr/>
            </w:rPrChange>
          </w:rPr>
          <w:t>BM Unit</w:t>
        </w:r>
      </w:ins>
      <w:ins w:id="694" w:author="Martin Cahill (NESO)" w:date="2025-04-23T19:14:00Z" w16du:dateUtc="2025-04-23T18:14:00Z">
        <w:r w:rsidRPr="00311FFC">
          <w:rPr>
            <w:highlight w:val="lightGray"/>
            <w:rPrChange w:id="695" w:author="Martin Cahill (NESO)" w:date="2025-04-25T16:28:00Z" w16du:dateUtc="2025-04-25T15:28:00Z">
              <w:rPr/>
            </w:rPrChange>
          </w:rPr>
          <w:t>:</w:t>
        </w:r>
      </w:ins>
    </w:p>
    <w:p w14:paraId="1DCFCA0F" w14:textId="77777777" w:rsidR="00B7177B" w:rsidRDefault="00B7177B" w:rsidP="00B7177B">
      <w:pPr>
        <w:pStyle w:val="1"/>
        <w:ind w:left="1627"/>
        <w:jc w:val="both"/>
        <w:rPr>
          <w:ins w:id="696" w:author="Martin Cahill (NESO)" w:date="2025-04-23T19:14:00Z" w16du:dateUtc="2025-04-23T18:14:00Z"/>
        </w:rPr>
      </w:pPr>
    </w:p>
    <w:p w14:paraId="478770E0" w14:textId="1A323003" w:rsidR="00B7177B" w:rsidRPr="009E4537" w:rsidDel="009E4537" w:rsidRDefault="00B7177B" w:rsidP="00B7177B">
      <w:pPr>
        <w:pStyle w:val="1"/>
        <w:ind w:left="907"/>
        <w:jc w:val="both"/>
        <w:rPr>
          <w:del w:id="697" w:author="Martin Cahill (NESO)" w:date="2025-04-25T16:29:00Z" w16du:dateUtc="2025-04-25T15:29:00Z"/>
          <w:highlight w:val="lightGray"/>
          <w:rPrChange w:id="698" w:author="Martin Cahill (NESO)" w:date="2025-04-25T16:29:00Z" w16du:dateUtc="2025-04-25T15:29:00Z">
            <w:rPr>
              <w:del w:id="699" w:author="Martin Cahill (NESO)" w:date="2025-04-25T16:29:00Z" w16du:dateUtc="2025-04-25T15:29:00Z"/>
            </w:rPr>
          </w:rPrChange>
        </w:rPr>
      </w:pPr>
      <m:oMathPara>
        <m:oMath>
          <m:r>
            <w:del w:id="700" w:author="Martin Cahill (NESO)" w:date="2025-04-25T16:29:00Z" w16du:dateUtc="2025-04-25T15:29:00Z">
              <w:rPr>
                <w:rFonts w:ascii="Cambria Math" w:hAnsi="Cambria Math"/>
                <w:highlight w:val="lightGray"/>
                <w:rPrChange w:id="701" w:author="Martin Cahill (NESO)" w:date="2025-04-25T16:29:00Z" w16du:dateUtc="2025-04-25T15:29:00Z">
                  <w:rPr>
                    <w:rFonts w:ascii="Cambria Math" w:hAnsi="Cambria Math"/>
                  </w:rPr>
                </w:rPrChange>
              </w:rPr>
              <m:t>MTECP</m:t>
            </w:del>
          </m:r>
          <m:sSub>
            <m:sSubPr>
              <m:ctrlPr>
                <w:del w:id="702" w:author="Martin Cahill (NESO)" w:date="2025-04-25T16:29:00Z" w16du:dateUtc="2025-04-25T15:29:00Z">
                  <w:rPr>
                    <w:rFonts w:ascii="Cambria Math" w:hAnsi="Cambria Math"/>
                    <w:i/>
                    <w:highlight w:val="lightGray"/>
                  </w:rPr>
                </w:del>
              </m:ctrlPr>
            </m:sSubPr>
            <m:e>
              <m:r>
                <w:del w:id="703" w:author="Martin Cahill (NESO)" w:date="2025-04-25T16:29:00Z" w16du:dateUtc="2025-04-25T15:29:00Z">
                  <w:rPr>
                    <w:rFonts w:ascii="Cambria Math" w:hAnsi="Cambria Math"/>
                    <w:highlight w:val="lightGray"/>
                    <w:rPrChange w:id="704" w:author="Martin Cahill (NESO)" w:date="2025-04-25T16:29:00Z" w16du:dateUtc="2025-04-25T15:29:00Z">
                      <w:rPr>
                        <w:rFonts w:ascii="Cambria Math" w:hAnsi="Cambria Math"/>
                      </w:rPr>
                    </w:rPrChange>
                  </w:rPr>
                  <m:t>K</m:t>
                </w:del>
              </m:r>
            </m:e>
            <m:sub>
              <m:r>
                <w:del w:id="705" w:author="Martin Cahill (NESO)" w:date="2025-04-25T16:29:00Z" w16du:dateUtc="2025-04-25T15:29:00Z">
                  <w:rPr>
                    <w:rFonts w:ascii="Cambria Math" w:hAnsi="Cambria Math"/>
                    <w:highlight w:val="lightGray"/>
                    <w:rPrChange w:id="706" w:author="Martin Cahill (NESO)" w:date="2025-04-25T16:29:00Z" w16du:dateUtc="2025-04-25T15:29:00Z">
                      <w:rPr>
                        <w:rFonts w:ascii="Cambria Math" w:hAnsi="Cambria Math"/>
                      </w:rPr>
                    </w:rPrChange>
                  </w:rPr>
                  <m:t>is</m:t>
                </w:del>
              </m:r>
            </m:sub>
          </m:sSub>
          <m:r>
            <w:del w:id="707" w:author="Martin Cahill (NESO)" w:date="2025-04-25T16:29:00Z" w16du:dateUtc="2025-04-25T15:29:00Z">
              <w:rPr>
                <w:rFonts w:ascii="Cambria Math" w:hAnsi="Cambria Math"/>
                <w:highlight w:val="lightGray"/>
                <w:rPrChange w:id="708" w:author="Martin Cahill (NESO)" w:date="2025-04-25T16:29:00Z" w16du:dateUtc="2025-04-25T15:29:00Z">
                  <w:rPr>
                    <w:rFonts w:ascii="Cambria Math" w:hAnsi="Cambria Math"/>
                  </w:rPr>
                </w:rPrChange>
              </w:rPr>
              <m:t>=min</m:t>
            </w:del>
          </m:r>
          <m:d>
            <m:dPr>
              <m:ctrlPr>
                <w:del w:id="709" w:author="Martin Cahill (NESO)" w:date="2025-04-25T16:29:00Z" w16du:dateUtc="2025-04-25T15:29:00Z">
                  <w:rPr>
                    <w:rFonts w:ascii="Cambria Math" w:hAnsi="Cambria Math"/>
                    <w:i/>
                    <w:highlight w:val="lightGray"/>
                  </w:rPr>
                </w:del>
              </m:ctrlPr>
            </m:dPr>
            <m:e>
              <m:f>
                <m:fPr>
                  <m:ctrlPr>
                    <w:del w:id="710" w:author="Martin Cahill (NESO)" w:date="2025-04-25T16:29:00Z" w16du:dateUtc="2025-04-25T15:29:00Z">
                      <w:rPr>
                        <w:rFonts w:ascii="Cambria Math" w:hAnsi="Cambria Math"/>
                        <w:i/>
                        <w:highlight w:val="lightGray"/>
                      </w:rPr>
                    </w:del>
                  </m:ctrlPr>
                </m:fPr>
                <m:num>
                  <m:sSub>
                    <m:sSubPr>
                      <m:ctrlPr>
                        <w:del w:id="711" w:author="Martin Cahill (NESO)" w:date="2025-04-25T16:29:00Z" w16du:dateUtc="2025-04-25T15:29:00Z">
                          <w:rPr>
                            <w:rFonts w:ascii="Cambria Math" w:hAnsi="Cambria Math"/>
                            <w:i/>
                            <w:highlight w:val="lightGray"/>
                          </w:rPr>
                        </w:del>
                      </m:ctrlPr>
                    </m:sSubPr>
                    <m:e>
                      <m:r>
                        <w:del w:id="712" w:author="Martin Cahill (NESO)" w:date="2025-04-25T16:29:00Z" w16du:dateUtc="2025-04-25T15:29:00Z">
                          <w:rPr>
                            <w:rFonts w:ascii="Cambria Math" w:hAnsi="Cambria Math"/>
                            <w:highlight w:val="lightGray"/>
                            <w:rPrChange w:id="713" w:author="Martin Cahill (NESO)" w:date="2025-04-25T16:29:00Z" w16du:dateUtc="2025-04-25T15:29:00Z">
                              <w:rPr>
                                <w:rFonts w:ascii="Cambria Math" w:hAnsi="Cambria Math"/>
                              </w:rPr>
                            </w:rPrChange>
                          </w:rPr>
                          <m:t>CAP</m:t>
                        </w:del>
                      </m:r>
                    </m:e>
                    <m:sub>
                      <m:r>
                        <w:del w:id="714" w:author="Martin Cahill (NESO)" w:date="2025-04-25T16:29:00Z" w16du:dateUtc="2025-04-25T15:29:00Z">
                          <w:rPr>
                            <w:rFonts w:ascii="Cambria Math" w:hAnsi="Cambria Math"/>
                            <w:highlight w:val="lightGray"/>
                            <w:rPrChange w:id="715" w:author="Martin Cahill (NESO)" w:date="2025-04-25T16:29:00Z" w16du:dateUtc="2025-04-25T15:29:00Z">
                              <w:rPr>
                                <w:rFonts w:ascii="Cambria Math" w:hAnsi="Cambria Math"/>
                              </w:rPr>
                            </w:rPrChange>
                          </w:rPr>
                          <m:t>i</m:t>
                        </w:del>
                      </m:r>
                    </m:sub>
                  </m:sSub>
                </m:num>
                <m:den>
                  <m:nary>
                    <m:naryPr>
                      <m:chr m:val="∑"/>
                      <m:limLoc m:val="undOvr"/>
                      <m:ctrlPr>
                        <w:del w:id="716" w:author="Martin Cahill (NESO)" w:date="2025-04-25T16:29:00Z" w16du:dateUtc="2025-04-25T15:29:00Z">
                          <w:rPr>
                            <w:rFonts w:ascii="Cambria Math" w:hAnsi="Cambria Math"/>
                            <w:i/>
                            <w:highlight w:val="lightGray"/>
                          </w:rPr>
                        </w:del>
                      </m:ctrlPr>
                    </m:naryPr>
                    <m:sub>
                      <m:r>
                        <w:del w:id="717" w:author="Martin Cahill (NESO)" w:date="2025-04-25T16:29:00Z" w16du:dateUtc="2025-04-25T15:29:00Z">
                          <w:rPr>
                            <w:rFonts w:ascii="Cambria Math" w:hAnsi="Cambria Math"/>
                            <w:highlight w:val="lightGray"/>
                            <w:rPrChange w:id="718" w:author="Martin Cahill (NESO)" w:date="2025-04-25T16:29:00Z" w16du:dateUtc="2025-04-25T15:29:00Z">
                              <w:rPr>
                                <w:rFonts w:ascii="Cambria Math" w:hAnsi="Cambria Math"/>
                              </w:rPr>
                            </w:rPrChange>
                          </w:rPr>
                          <m:t>i=1</m:t>
                        </w:del>
                      </m:r>
                    </m:sub>
                    <m:sup>
                      <m:r>
                        <w:del w:id="719" w:author="Martin Cahill (NESO)" w:date="2025-04-25T16:29:00Z" w16du:dateUtc="2025-04-25T15:29:00Z">
                          <w:rPr>
                            <w:rFonts w:ascii="Cambria Math" w:hAnsi="Cambria Math"/>
                            <w:highlight w:val="lightGray"/>
                            <w:rPrChange w:id="720" w:author="Martin Cahill (NESO)" w:date="2025-04-25T16:29:00Z" w16du:dateUtc="2025-04-25T15:29:00Z">
                              <w:rPr>
                                <w:rFonts w:ascii="Cambria Math" w:hAnsi="Cambria Math"/>
                              </w:rPr>
                            </w:rPrChange>
                          </w:rPr>
                          <m:t>m</m:t>
                        </w:del>
                      </m:r>
                    </m:sup>
                    <m:e>
                      <m:sSub>
                        <m:sSubPr>
                          <m:ctrlPr>
                            <w:del w:id="721" w:author="Martin Cahill (NESO)" w:date="2025-04-25T16:29:00Z" w16du:dateUtc="2025-04-25T15:29:00Z">
                              <w:rPr>
                                <w:rFonts w:ascii="Cambria Math" w:hAnsi="Cambria Math"/>
                                <w:i/>
                                <w:highlight w:val="lightGray"/>
                              </w:rPr>
                            </w:del>
                          </m:ctrlPr>
                        </m:sSubPr>
                        <m:e>
                          <m:r>
                            <w:del w:id="722" w:author="Martin Cahill (NESO)" w:date="2025-04-25T16:29:00Z" w16du:dateUtc="2025-04-25T15:29:00Z">
                              <w:rPr>
                                <w:rFonts w:ascii="Cambria Math" w:hAnsi="Cambria Math"/>
                                <w:highlight w:val="lightGray"/>
                                <w:rPrChange w:id="723" w:author="Martin Cahill (NESO)" w:date="2025-04-25T16:29:00Z" w16du:dateUtc="2025-04-25T15:29:00Z">
                                  <w:rPr>
                                    <w:rFonts w:ascii="Cambria Math" w:hAnsi="Cambria Math"/>
                                  </w:rPr>
                                </w:rPrChange>
                              </w:rPr>
                              <m:t>CAP</m:t>
                            </w:del>
                          </m:r>
                        </m:e>
                        <m:sub>
                          <m:r>
                            <w:del w:id="724" w:author="Martin Cahill (NESO)" w:date="2025-04-25T16:29:00Z" w16du:dateUtc="2025-04-25T15:29:00Z">
                              <w:rPr>
                                <w:rFonts w:ascii="Cambria Math" w:hAnsi="Cambria Math"/>
                                <w:highlight w:val="lightGray"/>
                                <w:rPrChange w:id="725" w:author="Martin Cahill (NESO)" w:date="2025-04-25T16:29:00Z" w16du:dateUtc="2025-04-25T15:29:00Z">
                                  <w:rPr>
                                    <w:rFonts w:ascii="Cambria Math" w:hAnsi="Cambria Math"/>
                                  </w:rPr>
                                </w:rPrChange>
                              </w:rPr>
                              <m:t>i</m:t>
                            </w:del>
                          </m:r>
                        </m:sub>
                      </m:sSub>
                    </m:e>
                  </m:nary>
                </m:den>
              </m:f>
            </m:e>
          </m:d>
          <m:r>
            <w:del w:id="726" w:author="Martin Cahill (NESO)" w:date="2025-04-25T16:29:00Z" w16du:dateUtc="2025-04-25T15:29:00Z">
              <w:rPr>
                <w:rFonts w:ascii="Cambria Math" w:hAnsi="Cambria Math"/>
                <w:highlight w:val="lightGray"/>
                <w:rPrChange w:id="727" w:author="Martin Cahill (NESO)" w:date="2025-04-25T16:29:00Z" w16du:dateUtc="2025-04-25T15:29:00Z">
                  <w:rPr>
                    <w:rFonts w:ascii="Cambria Math" w:hAnsi="Cambria Math"/>
                  </w:rPr>
                </w:rPrChange>
              </w:rPr>
              <m:t>x</m:t>
            </w:del>
          </m:r>
          <m:sSub>
            <m:sSubPr>
              <m:ctrlPr>
                <w:del w:id="728" w:author="Martin Cahill (NESO)" w:date="2025-04-25T16:29:00Z" w16du:dateUtc="2025-04-25T15:29:00Z">
                  <w:rPr>
                    <w:rFonts w:ascii="Cambria Math" w:hAnsi="Cambria Math"/>
                    <w:i/>
                    <w:highlight w:val="lightGray"/>
                  </w:rPr>
                </w:del>
              </m:ctrlPr>
            </m:sSubPr>
            <m:e>
              <m:r>
                <w:del w:id="729" w:author="Martin Cahill (NESO)" w:date="2025-04-25T16:29:00Z" w16du:dateUtc="2025-04-25T15:29:00Z">
                  <w:rPr>
                    <w:rFonts w:ascii="Cambria Math" w:hAnsi="Cambria Math"/>
                    <w:highlight w:val="lightGray"/>
                    <w:rPrChange w:id="730" w:author="Martin Cahill (NESO)" w:date="2025-04-25T16:29:00Z" w16du:dateUtc="2025-04-25T15:29:00Z">
                      <w:rPr>
                        <w:rFonts w:ascii="Cambria Math" w:hAnsi="Cambria Math"/>
                      </w:rPr>
                    </w:rPrChange>
                  </w:rPr>
                  <m:t>TEC</m:t>
                </w:del>
              </m:r>
            </m:e>
            <m:sub>
              <m:r>
                <w:del w:id="731" w:author="Martin Cahill (NESO)" w:date="2025-04-25T16:29:00Z" w16du:dateUtc="2025-04-25T15:29:00Z">
                  <w:rPr>
                    <w:rFonts w:ascii="Cambria Math" w:hAnsi="Cambria Math"/>
                    <w:highlight w:val="lightGray"/>
                    <w:rPrChange w:id="732" w:author="Martin Cahill (NESO)" w:date="2025-04-25T16:29:00Z" w16du:dateUtc="2025-04-25T15:29:00Z">
                      <w:rPr>
                        <w:rFonts w:ascii="Cambria Math" w:hAnsi="Cambria Math"/>
                      </w:rPr>
                    </w:rPrChange>
                  </w:rPr>
                  <m:t>s</m:t>
                </w:del>
              </m:r>
            </m:sub>
          </m:sSub>
          <m:r>
            <w:del w:id="733" w:author="Martin Cahill (NESO)" w:date="2025-04-25T16:29:00Z" w16du:dateUtc="2025-04-25T15:29:00Z">
              <w:rPr>
                <w:rFonts w:ascii="Cambria Math" w:hAnsi="Cambria Math"/>
                <w:highlight w:val="lightGray"/>
                <w:rPrChange w:id="734" w:author="Martin Cahill (NESO)" w:date="2025-04-25T16:29:00Z" w16du:dateUtc="2025-04-25T15:29:00Z">
                  <w:rPr>
                    <w:rFonts w:ascii="Cambria Math" w:hAnsi="Cambria Math"/>
                  </w:rPr>
                </w:rPrChange>
              </w:rPr>
              <m:t>,</m:t>
            </w:del>
          </m:r>
          <m:sSub>
            <m:sSubPr>
              <m:ctrlPr>
                <w:del w:id="735" w:author="Martin Cahill (NESO)" w:date="2025-04-25T16:29:00Z" w16du:dateUtc="2025-04-25T15:29:00Z">
                  <w:rPr>
                    <w:rFonts w:ascii="Cambria Math" w:hAnsi="Cambria Math"/>
                    <w:i/>
                    <w:highlight w:val="lightGray"/>
                  </w:rPr>
                </w:del>
              </m:ctrlPr>
            </m:sSubPr>
            <m:e>
              <m:r>
                <w:del w:id="736" w:author="Martin Cahill (NESO)" w:date="2025-04-25T16:29:00Z" w16du:dateUtc="2025-04-25T15:29:00Z">
                  <w:rPr>
                    <w:rFonts w:ascii="Cambria Math" w:hAnsi="Cambria Math"/>
                    <w:highlight w:val="lightGray"/>
                    <w:rPrChange w:id="737" w:author="Martin Cahill (NESO)" w:date="2025-04-25T16:29:00Z" w16du:dateUtc="2025-04-25T15:29:00Z">
                      <w:rPr>
                        <w:rFonts w:ascii="Cambria Math" w:hAnsi="Cambria Math"/>
                      </w:rPr>
                    </w:rPrChange>
                  </w:rPr>
                  <m:t>CAP</m:t>
                </w:del>
              </m:r>
            </m:e>
            <m:sub>
              <m:r>
                <w:del w:id="738" w:author="Martin Cahill (NESO)" w:date="2025-04-25T16:29:00Z" w16du:dateUtc="2025-04-25T15:29:00Z">
                  <w:rPr>
                    <w:rFonts w:ascii="Cambria Math" w:hAnsi="Cambria Math"/>
                    <w:highlight w:val="lightGray"/>
                    <w:rPrChange w:id="739" w:author="Martin Cahill (NESO)" w:date="2025-04-25T16:29:00Z" w16du:dateUtc="2025-04-25T15:29:00Z">
                      <w:rPr>
                        <w:rFonts w:ascii="Cambria Math" w:hAnsi="Cambria Math"/>
                      </w:rPr>
                    </w:rPrChange>
                  </w:rPr>
                  <m:t>i</m:t>
                </w:del>
              </m:r>
            </m:sub>
          </m:sSub>
        </m:oMath>
      </m:oMathPara>
    </w:p>
    <w:p w14:paraId="72855B00" w14:textId="5832E342" w:rsidR="009E4537" w:rsidRDefault="00000000" w:rsidP="009E4537">
      <w:pPr>
        <w:pStyle w:val="1"/>
        <w:ind w:left="907"/>
        <w:jc w:val="both"/>
        <w:rPr>
          <w:ins w:id="740" w:author="Martin Cahill (NESO)" w:date="2025-04-25T16:28:00Z" w16du:dateUtc="2025-04-25T15:28:00Z"/>
        </w:rPr>
      </w:pPr>
      <m:oMathPara>
        <m:oMath>
          <m:sSub>
            <m:sSubPr>
              <m:ctrlPr>
                <w:ins w:id="741" w:author="Martin Cahill (NESO)" w:date="2025-04-25T16:28:00Z" w16du:dateUtc="2025-04-25T15:28:00Z">
                  <w:rPr>
                    <w:rFonts w:ascii="Cambria Math" w:hAnsi="Cambria Math"/>
                    <w:i/>
                    <w:highlight w:val="lightGray"/>
                  </w:rPr>
                </w:ins>
              </m:ctrlPr>
            </m:sSubPr>
            <m:e>
              <m:r>
                <w:ins w:id="742" w:author="Martin Cahill (NESO)" w:date="2025-04-25T17:46:00Z" w16du:dateUtc="2025-04-25T16:46:00Z">
                  <w:rPr>
                    <w:rFonts w:ascii="Cambria Math" w:hAnsi="Cambria Math"/>
                    <w:highlight w:val="lightGray"/>
                  </w:rPr>
                  <m:t>MTECP</m:t>
                </w:ins>
              </m:r>
            </m:e>
            <m:sub>
              <m:r>
                <w:ins w:id="743" w:author="Martin Cahill (NESO)" w:date="2025-04-25T16:30:00Z" w16du:dateUtc="2025-04-25T15:30:00Z">
                  <w:rPr>
                    <w:rFonts w:ascii="Cambria Math" w:hAnsi="Cambria Math"/>
                    <w:highlight w:val="lightGray"/>
                  </w:rPr>
                  <m:t>BMU</m:t>
                </w:ins>
              </m:r>
            </m:sub>
          </m:sSub>
          <m:r>
            <w:ins w:id="744" w:author="Martin Cahill (NESO)" w:date="2025-04-25T16:28:00Z" w16du:dateUtc="2025-04-25T15:28:00Z">
              <w:rPr>
                <w:rFonts w:ascii="Cambria Math" w:hAnsi="Cambria Math"/>
                <w:highlight w:val="lightGray"/>
                <w:rPrChange w:id="745" w:author="Martin Cahill (NESO)" w:date="2025-04-25T16:29:00Z" w16du:dateUtc="2025-04-25T15:29:00Z">
                  <w:rPr>
                    <w:rFonts w:ascii="Cambria Math" w:hAnsi="Cambria Math"/>
                  </w:rPr>
                </w:rPrChange>
              </w:rPr>
              <m:t>=min</m:t>
            </w:ins>
          </m:r>
          <m:d>
            <m:dPr>
              <m:ctrlPr>
                <w:ins w:id="746" w:author="Martin Cahill (NESO)" w:date="2025-04-25T16:30:00Z" w16du:dateUtc="2025-04-25T15:30:00Z">
                  <w:rPr>
                    <w:rFonts w:ascii="Cambria Math" w:hAnsi="Cambria Math"/>
                    <w:i/>
                  </w:rPr>
                </w:ins>
              </m:ctrlPr>
            </m:dPr>
            <m:e>
              <m:f>
                <m:fPr>
                  <m:ctrlPr>
                    <w:ins w:id="747" w:author="Martin Cahill (NESO)" w:date="2025-04-25T16:30:00Z" w16du:dateUtc="2025-04-25T15:30:00Z">
                      <w:rPr>
                        <w:rFonts w:ascii="Cambria Math" w:hAnsi="Cambria Math"/>
                        <w:i/>
                        <w:highlight w:val="lightGray"/>
                      </w:rPr>
                    </w:ins>
                  </m:ctrlPr>
                </m:fPr>
                <m:num>
                  <m:sSub>
                    <m:sSubPr>
                      <m:ctrlPr>
                        <w:ins w:id="748" w:author="Martin Cahill (NESO)" w:date="2025-04-25T16:30:00Z" w16du:dateUtc="2025-04-25T15:30:00Z">
                          <w:rPr>
                            <w:rFonts w:ascii="Cambria Math" w:hAnsi="Cambria Math"/>
                            <w:i/>
                            <w:highlight w:val="lightGray"/>
                          </w:rPr>
                        </w:ins>
                      </m:ctrlPr>
                    </m:sSubPr>
                    <m:e>
                      <m:r>
                        <w:ins w:id="749" w:author="Martin Cahill (NESO)" w:date="2025-04-25T16:30:00Z" w16du:dateUtc="2025-04-25T15:30:00Z">
                          <w:rPr>
                            <w:rFonts w:ascii="Cambria Math" w:hAnsi="Cambria Math"/>
                            <w:highlight w:val="lightGray"/>
                          </w:rPr>
                          <m:t>CAP</m:t>
                        </w:ins>
                      </m:r>
                    </m:e>
                    <m:sub>
                      <m:r>
                        <w:ins w:id="750" w:author="Martin Cahill (NESO)" w:date="2025-04-25T16:30:00Z" w16du:dateUtc="2025-04-25T15:30:00Z">
                          <w:rPr>
                            <w:rFonts w:ascii="Cambria Math" w:hAnsi="Cambria Math"/>
                            <w:highlight w:val="lightGray"/>
                          </w:rPr>
                          <m:t>BMU</m:t>
                        </w:ins>
                      </m:r>
                    </m:sub>
                  </m:sSub>
                </m:num>
                <m:den>
                  <m:nary>
                    <m:naryPr>
                      <m:chr m:val="∑"/>
                      <m:limLoc m:val="undOvr"/>
                      <m:ctrlPr>
                        <w:ins w:id="751" w:author="Martin Cahill (NESO)" w:date="2025-04-25T16:30:00Z" w16du:dateUtc="2025-04-25T15:30:00Z">
                          <w:rPr>
                            <w:rFonts w:ascii="Cambria Math" w:hAnsi="Cambria Math"/>
                            <w:i/>
                            <w:highlight w:val="lightGray"/>
                          </w:rPr>
                        </w:ins>
                      </m:ctrlPr>
                    </m:naryPr>
                    <m:sub>
                      <m:r>
                        <w:ins w:id="752" w:author="Martin Cahill (NESO)" w:date="2025-04-25T16:32:00Z" w16du:dateUtc="2025-04-25T15:32:00Z">
                          <w:rPr>
                            <w:rFonts w:ascii="Cambria Math" w:hAnsi="Cambria Math"/>
                            <w:highlight w:val="lightGray"/>
                          </w:rPr>
                          <m:t>BMU</m:t>
                        </w:ins>
                      </m:r>
                      <m:r>
                        <w:ins w:id="753" w:author="Martin Cahill (NESO)" w:date="2025-04-25T16:30:00Z" w16du:dateUtc="2025-04-25T15:30:00Z">
                          <w:rPr>
                            <w:rFonts w:ascii="Cambria Math" w:hAnsi="Cambria Math"/>
                            <w:highlight w:val="lightGray"/>
                          </w:rPr>
                          <m:t>=1</m:t>
                        </w:ins>
                      </m:r>
                    </m:sub>
                    <m:sup>
                      <m:r>
                        <w:ins w:id="754" w:author="Martin Cahill (NESO)" w:date="2025-04-25T16:30:00Z" w16du:dateUtc="2025-04-25T15:30:00Z">
                          <w:rPr>
                            <w:rFonts w:ascii="Cambria Math" w:hAnsi="Cambria Math"/>
                            <w:highlight w:val="lightGray"/>
                          </w:rPr>
                          <m:t>n</m:t>
                        </w:ins>
                      </m:r>
                    </m:sup>
                    <m:e>
                      <m:sSub>
                        <m:sSubPr>
                          <m:ctrlPr>
                            <w:ins w:id="755" w:author="Martin Cahill (NESO)" w:date="2025-04-25T16:30:00Z" w16du:dateUtc="2025-04-25T15:30:00Z">
                              <w:rPr>
                                <w:rFonts w:ascii="Cambria Math" w:hAnsi="Cambria Math"/>
                                <w:i/>
                                <w:highlight w:val="lightGray"/>
                              </w:rPr>
                            </w:ins>
                          </m:ctrlPr>
                        </m:sSubPr>
                        <m:e>
                          <m:r>
                            <w:ins w:id="756" w:author="Martin Cahill (NESO)" w:date="2025-04-25T16:30:00Z" w16du:dateUtc="2025-04-25T15:30:00Z">
                              <w:rPr>
                                <w:rFonts w:ascii="Cambria Math" w:hAnsi="Cambria Math"/>
                                <w:highlight w:val="lightGray"/>
                              </w:rPr>
                              <m:t>CAP</m:t>
                            </w:ins>
                          </m:r>
                        </m:e>
                        <m:sub>
                          <m:r>
                            <w:ins w:id="757" w:author="Martin Cahill (NESO)" w:date="2025-04-25T16:30:00Z" w16du:dateUtc="2025-04-25T15:30:00Z">
                              <w:rPr>
                                <w:rFonts w:ascii="Cambria Math" w:hAnsi="Cambria Math"/>
                                <w:highlight w:val="lightGray"/>
                              </w:rPr>
                              <m:t>BMU</m:t>
                            </w:ins>
                          </m:r>
                        </m:sub>
                      </m:sSub>
                    </m:e>
                  </m:nary>
                </m:den>
              </m:f>
              <m:r>
                <w:ins w:id="758" w:author="Martin Cahill (NESO)" w:date="2025-04-25T16:30:00Z" w16du:dateUtc="2025-04-25T15:30:00Z">
                  <w:rPr>
                    <w:rFonts w:ascii="Cambria Math" w:hAnsi="Cambria Math"/>
                    <w:highlight w:val="lightGray"/>
                  </w:rPr>
                  <m:t>×</m:t>
                </w:ins>
              </m:r>
              <m:r>
                <w:ins w:id="759" w:author="Martin Cahill (NESO)" w:date="2025-04-25T16:30:00Z" w16du:dateUtc="2025-04-25T15:30:00Z">
                  <w:rPr>
                    <w:rFonts w:ascii="Cambria Math" w:hAnsi="Cambria Math"/>
                  </w:rPr>
                  <m:t>TEC</m:t>
                </w:ins>
              </m:r>
            </m:e>
          </m:d>
          <m:r>
            <w:ins w:id="760" w:author="Martin Cahill (NESO)" w:date="2025-04-25T16:28:00Z" w16du:dateUtc="2025-04-25T15:28:00Z">
              <w:rPr>
                <w:rFonts w:ascii="Cambria Math" w:hAnsi="Cambria Math"/>
                <w:highlight w:val="lightGray"/>
                <w:rPrChange w:id="761" w:author="Martin Cahill (NESO)" w:date="2025-04-25T16:29:00Z" w16du:dateUtc="2025-04-25T15:29:00Z">
                  <w:rPr>
                    <w:rFonts w:ascii="Cambria Math" w:hAnsi="Cambria Math"/>
                  </w:rPr>
                </w:rPrChange>
              </w:rPr>
              <m:t>,</m:t>
            </w:ins>
          </m:r>
          <m:d>
            <m:dPr>
              <m:ctrlPr>
                <w:ins w:id="762" w:author="Martin Cahill (NESO)" w:date="2025-04-25T16:30:00Z" w16du:dateUtc="2025-04-25T15:30:00Z">
                  <w:rPr>
                    <w:rFonts w:ascii="Cambria Math" w:hAnsi="Cambria Math"/>
                    <w:i/>
                  </w:rPr>
                </w:ins>
              </m:ctrlPr>
            </m:dPr>
            <m:e>
              <m:sSub>
                <m:sSubPr>
                  <m:ctrlPr>
                    <w:ins w:id="763" w:author="Martin Cahill (NESO)" w:date="2025-04-25T16:30:00Z" w16du:dateUtc="2025-04-25T15:30:00Z">
                      <w:rPr>
                        <w:rFonts w:ascii="Cambria Math" w:hAnsi="Cambria Math"/>
                        <w:i/>
                        <w:highlight w:val="lightGray"/>
                      </w:rPr>
                    </w:ins>
                  </m:ctrlPr>
                </m:sSubPr>
                <m:e>
                  <m:r>
                    <w:ins w:id="764" w:author="Martin Cahill (NESO)" w:date="2025-04-25T16:30:00Z" w16du:dateUtc="2025-04-25T15:30:00Z">
                      <w:rPr>
                        <w:rFonts w:ascii="Cambria Math" w:hAnsi="Cambria Math"/>
                        <w:highlight w:val="lightGray"/>
                        <w:rPrChange w:id="765" w:author="Martin Cahill (NESO)" w:date="2025-04-25T16:29:00Z" w16du:dateUtc="2025-04-25T15:29:00Z">
                          <w:rPr>
                            <w:rFonts w:ascii="Cambria Math" w:hAnsi="Cambria Math"/>
                          </w:rPr>
                        </w:rPrChange>
                      </w:rPr>
                      <m:t>CAP</m:t>
                    </w:ins>
                  </m:r>
                </m:e>
                <m:sub>
                  <m:r>
                    <w:ins w:id="766" w:author="Martin Cahill (NESO)" w:date="2025-04-25T16:30:00Z" w16du:dateUtc="2025-04-25T15:30:00Z">
                      <w:rPr>
                        <w:rFonts w:ascii="Cambria Math" w:hAnsi="Cambria Math"/>
                        <w:highlight w:val="lightGray"/>
                      </w:rPr>
                      <m:t>BMU</m:t>
                    </w:ins>
                  </m:r>
                </m:sub>
              </m:sSub>
              <w:commentRangeStart w:id="767"/>
              <w:commentRangeEnd w:id="767"/>
              <m:r>
                <w:ins w:id="768" w:author="Martin Cahill (NESO)" w:date="2025-04-25T16:56:00Z" w16du:dateUtc="2025-04-25T15:56:00Z">
                  <m:rPr>
                    <m:sty m:val="p"/>
                  </m:rPr>
                  <w:rPr>
                    <w:rStyle w:val="CommentReference"/>
                    <w:rFonts w:ascii="Arial" w:hAnsi="Arial"/>
                  </w:rPr>
                  <w:commentReference w:id="767"/>
                </w:ins>
              </m:r>
            </m:e>
          </m:d>
        </m:oMath>
      </m:oMathPara>
    </w:p>
    <w:p w14:paraId="03F00058" w14:textId="77777777" w:rsidR="009E4537" w:rsidRDefault="009E4537" w:rsidP="00B7177B">
      <w:pPr>
        <w:pStyle w:val="1"/>
        <w:ind w:left="907"/>
        <w:jc w:val="both"/>
        <w:rPr>
          <w:ins w:id="769" w:author="Martin Cahill (NESO)" w:date="2025-04-23T19:14:00Z" w16du:dateUtc="2025-04-23T18:14:00Z"/>
        </w:rPr>
      </w:pPr>
    </w:p>
    <w:p w14:paraId="32020988" w14:textId="77777777" w:rsidR="00B7177B" w:rsidRDefault="00B7177B" w:rsidP="00B7177B">
      <w:pPr>
        <w:pStyle w:val="1"/>
        <w:ind w:left="1627"/>
        <w:jc w:val="both"/>
        <w:rPr>
          <w:ins w:id="770" w:author="Martin Cahill (NESO)" w:date="2025-04-23T19:14:00Z" w16du:dateUtc="2025-04-23T18:14:00Z"/>
        </w:rPr>
      </w:pPr>
      <w:ins w:id="771" w:author="Martin Cahill (NESO)" w:date="2025-04-23T19:14:00Z" w16du:dateUtc="2025-04-23T18:14:00Z">
        <w:r>
          <w:t xml:space="preserve"> Where:</w:t>
        </w:r>
      </w:ins>
    </w:p>
    <w:p w14:paraId="13347D2D" w14:textId="165D9DC6" w:rsidR="00B7177B" w:rsidRDefault="00B7177B" w:rsidP="00B7177B">
      <w:pPr>
        <w:pStyle w:val="1"/>
        <w:ind w:left="1627"/>
        <w:jc w:val="both"/>
      </w:pPr>
      <w:ins w:id="772" w:author="Martin Cahill (NESO)" w:date="2025-04-23T19:14:00Z" w16du:dateUtc="2025-04-23T18:14:00Z">
        <w:r w:rsidRPr="003F6DF2">
          <w:rPr>
            <w:highlight w:val="lightGray"/>
            <w:rPrChange w:id="773" w:author="Martin Cahill (NESO)" w:date="2025-04-25T16:33:00Z" w16du:dateUtc="2025-04-25T15:33:00Z">
              <w:rPr/>
            </w:rPrChange>
          </w:rPr>
          <w:t>MTECP</w:t>
        </w:r>
      </w:ins>
      <w:ins w:id="774" w:author="Martin Cahill (NESO)" w:date="2025-04-25T16:33:00Z" w16du:dateUtc="2025-04-25T15:33:00Z">
        <w:r w:rsidR="003F6DF2" w:rsidRPr="003F6DF2">
          <w:rPr>
            <w:highlight w:val="lightGray"/>
            <w:vertAlign w:val="subscript"/>
            <w:rPrChange w:id="775" w:author="Martin Cahill (NESO)" w:date="2025-04-25T16:33:00Z" w16du:dateUtc="2025-04-25T15:33:00Z">
              <w:rPr>
                <w:vertAlign w:val="subscript"/>
              </w:rPr>
            </w:rPrChange>
          </w:rPr>
          <w:t>BMU</w:t>
        </w:r>
      </w:ins>
      <w:ins w:id="776" w:author="Martin Cahill (NESO)" w:date="2025-04-23T19:14:00Z" w16du:dateUtc="2025-04-23T18:14:00Z">
        <w:r>
          <w:t xml:space="preserve"> = Multi Technology </w:t>
        </w:r>
        <w:r w:rsidRPr="003F6DF2">
          <w:rPr>
            <w:b/>
            <w:bCs/>
            <w:rPrChange w:id="777" w:author="Martin Cahill (NESO)" w:date="2025-04-25T16:34:00Z" w16du:dateUtc="2025-04-25T15:34:00Z">
              <w:rPr/>
            </w:rPrChange>
          </w:rPr>
          <w:t>Power Station’s</w:t>
        </w:r>
        <w:r>
          <w:t xml:space="preserve"> </w:t>
        </w:r>
      </w:ins>
      <w:ins w:id="778" w:author="Martin Cahill (NESO)" w:date="2025-04-29T14:50:00Z" w16du:dateUtc="2025-04-29T13:50:00Z">
        <w:r w:rsidR="00A24639">
          <w:t xml:space="preserve">Peak </w:t>
        </w:r>
      </w:ins>
      <w:ins w:id="779" w:author="Martin Cahill (NESO)" w:date="2025-04-23T19:14:00Z" w16du:dateUtc="2025-04-23T18:14:00Z">
        <w:r>
          <w:t xml:space="preserve">TEC for </w:t>
        </w:r>
      </w:ins>
      <w:del w:id="780" w:author="Martin Cahill (NESO)" w:date="2025-04-25T16:33:00Z" w16du:dateUtc="2025-04-25T15:33:00Z">
        <w:r w:rsidRPr="003F6DF2" w:rsidDel="003F6DF2">
          <w:rPr>
            <w:highlight w:val="lightGray"/>
            <w:rPrChange w:id="781" w:author="Martin Cahill (NESO)" w:date="2025-04-25T16:34:00Z" w16du:dateUtc="2025-04-25T15:34:00Z">
              <w:rPr/>
            </w:rPrChange>
          </w:rPr>
          <w:delText>technology i at station s</w:delText>
        </w:r>
      </w:del>
      <w:ins w:id="782" w:author="Martin Cahill (NESO)" w:date="2025-04-25T16:33:00Z" w16du:dateUtc="2025-04-25T15:33:00Z">
        <w:r w:rsidR="003F6DF2" w:rsidRPr="003F6DF2">
          <w:rPr>
            <w:b/>
            <w:bCs/>
            <w:highlight w:val="lightGray"/>
            <w:rPrChange w:id="783" w:author="Martin Cahill (NESO)" w:date="2025-04-25T16:34:00Z" w16du:dateUtc="2025-04-25T15:34:00Z">
              <w:rPr/>
            </w:rPrChange>
          </w:rPr>
          <w:t>BM Unit</w:t>
        </w:r>
      </w:ins>
    </w:p>
    <w:p w14:paraId="5FB2E7DC" w14:textId="105BDA7F" w:rsidR="00B7177B" w:rsidRDefault="00B7177B" w:rsidP="00B7177B">
      <w:pPr>
        <w:pStyle w:val="1"/>
        <w:ind w:left="1627"/>
        <w:jc w:val="both"/>
        <w:rPr>
          <w:ins w:id="784" w:author="Martin Cahill (NESO)" w:date="2025-04-23T19:14:00Z" w16du:dateUtc="2025-04-23T18:14:00Z"/>
        </w:rPr>
      </w:pPr>
      <w:ins w:id="785" w:author="Martin Cahill (NESO)" w:date="2025-04-23T19:14:00Z" w16du:dateUtc="2025-04-23T18:14:00Z">
        <w:r w:rsidRPr="005043A0">
          <w:rPr>
            <w:highlight w:val="lightGray"/>
            <w:rPrChange w:id="786" w:author="Martin Cahill (NESO)" w:date="2025-04-25T16:37:00Z" w16du:dateUtc="2025-04-25T15:37:00Z">
              <w:rPr/>
            </w:rPrChange>
          </w:rPr>
          <w:t>CAP</w:t>
        </w:r>
      </w:ins>
      <w:ins w:id="787" w:author="Martin Cahill (NESO)" w:date="2025-04-25T16:37:00Z" w16du:dateUtc="2025-04-25T15:37:00Z">
        <w:r w:rsidR="005043A0" w:rsidRPr="005043A0">
          <w:rPr>
            <w:highlight w:val="lightGray"/>
            <w:vertAlign w:val="subscript"/>
            <w:rPrChange w:id="788" w:author="Martin Cahill (NESO)" w:date="2025-04-25T16:37:00Z" w16du:dateUtc="2025-04-25T15:37:00Z">
              <w:rPr/>
            </w:rPrChange>
          </w:rPr>
          <w:t>BMU</w:t>
        </w:r>
      </w:ins>
      <w:ins w:id="789" w:author="Martin Cahill (NESO)" w:date="2025-04-23T19:14:00Z" w16du:dateUtc="2025-04-23T18:14:00Z">
        <w:r>
          <w:t xml:space="preserve"> = </w:t>
        </w:r>
      </w:ins>
      <w:del w:id="790" w:author="Martin Cahill (NESO)" w:date="2025-04-25T16:37:00Z" w16du:dateUtc="2025-04-25T15:37:00Z">
        <w:r w:rsidRPr="005043A0" w:rsidDel="005043A0">
          <w:rPr>
            <w:highlight w:val="lightGray"/>
            <w:rPrChange w:id="791" w:author="Martin Cahill (NESO)" w:date="2025-04-25T16:38:00Z" w16du:dateUtc="2025-04-25T15:38:00Z">
              <w:rPr/>
            </w:rPrChange>
          </w:rPr>
          <w:delText>Maximum Capacity</w:delText>
        </w:r>
      </w:del>
      <w:ins w:id="792" w:author="Martin Cahill (NESO)" w:date="2025-04-25T16:37:00Z" w16du:dateUtc="2025-04-25T15:37:00Z">
        <w:r w:rsidR="005043A0" w:rsidRPr="005043A0">
          <w:rPr>
            <w:b/>
            <w:bCs/>
            <w:highlight w:val="lightGray"/>
            <w:rPrChange w:id="793" w:author="Martin Cahill (NESO)" w:date="2025-04-25T16:38:00Z" w16du:dateUtc="2025-04-25T15:38:00Z">
              <w:rPr/>
            </w:rPrChange>
          </w:rPr>
          <w:t>Installed Capacity</w:t>
        </w:r>
      </w:ins>
      <w:r w:rsidRPr="005043A0">
        <w:rPr>
          <w:b/>
          <w:bCs/>
          <w:rPrChange w:id="794" w:author="Martin Cahill (NESO)" w:date="2025-04-25T16:37:00Z" w16du:dateUtc="2025-04-25T15:37:00Z">
            <w:rPr/>
          </w:rPrChange>
        </w:rPr>
        <w:t xml:space="preserve"> </w:t>
      </w:r>
      <w:ins w:id="795" w:author="Martin Cahill (NESO)" w:date="2025-04-23T19:14:00Z" w16du:dateUtc="2025-04-23T18:14:00Z">
        <w:r>
          <w:t xml:space="preserve">for </w:t>
        </w:r>
      </w:ins>
      <w:del w:id="796" w:author="Martin Cahill (NESO)" w:date="2025-04-25T16:37:00Z" w16du:dateUtc="2025-04-25T15:37:00Z">
        <w:r w:rsidRPr="005043A0" w:rsidDel="005043A0">
          <w:rPr>
            <w:highlight w:val="lightGray"/>
            <w:rPrChange w:id="797" w:author="Martin Cahill (NESO)" w:date="2025-04-25T16:38:00Z" w16du:dateUtc="2025-04-25T15:38:00Z">
              <w:rPr/>
            </w:rPrChange>
          </w:rPr>
          <w:delText xml:space="preserve">technology </w:delText>
        </w:r>
        <w:r w:rsidRPr="005043A0" w:rsidDel="005043A0">
          <w:rPr>
            <w:b/>
            <w:bCs/>
            <w:highlight w:val="lightGray"/>
            <w:rPrChange w:id="798" w:author="Martin Cahill (NESO)" w:date="2025-04-25T16:38:00Z" w16du:dateUtc="2025-04-25T15:38:00Z">
              <w:rPr/>
            </w:rPrChange>
          </w:rPr>
          <w:delText>i</w:delText>
        </w:r>
      </w:del>
      <w:ins w:id="799" w:author="Martin Cahill (NESO)" w:date="2025-04-25T16:37:00Z" w16du:dateUtc="2025-04-25T15:37:00Z">
        <w:r w:rsidR="005043A0" w:rsidRPr="005043A0">
          <w:rPr>
            <w:b/>
            <w:bCs/>
            <w:highlight w:val="lightGray"/>
            <w:rPrChange w:id="800" w:author="Martin Cahill (NESO)" w:date="2025-04-25T16:38:00Z" w16du:dateUtc="2025-04-25T15:38:00Z">
              <w:rPr/>
            </w:rPrChange>
          </w:rPr>
          <w:t>BM Unit</w:t>
        </w:r>
      </w:ins>
      <w:ins w:id="801" w:author="Martin Cahill (NESO)" w:date="2025-04-23T19:14:00Z" w16du:dateUtc="2025-04-23T18:14:00Z">
        <w:r>
          <w:t xml:space="preserve"> to which peak security tariff applies (or the maximum BM Unit metered values where there is a negative tariff</w:t>
        </w:r>
      </w:ins>
      <w:ins w:id="802" w:author="Martin Cahill (NESO)" w:date="2025-04-25T16:45:00Z" w16du:dateUtc="2025-04-25T15:45:00Z">
        <w:r w:rsidR="00586C01">
          <w:t xml:space="preserve">, </w:t>
        </w:r>
        <w:r w:rsidR="00586C01" w:rsidRPr="000F21B4">
          <w:rPr>
            <w:highlight w:val="lightGray"/>
          </w:rPr>
          <w:t>as per the negative methodology below</w:t>
        </w:r>
      </w:ins>
      <w:del w:id="803" w:author="Martin Cahill (NESO)" w:date="2025-04-25T16:45:00Z" w16du:dateUtc="2025-04-25T15:45:00Z">
        <w:r w:rsidDel="00586C01">
          <w:delText>element</w:delText>
        </w:r>
      </w:del>
      <w:ins w:id="804" w:author="Martin Cahill (NESO)" w:date="2025-04-23T19:14:00Z" w16du:dateUtc="2025-04-23T18:14:00Z">
        <w:r>
          <w:t>).</w:t>
        </w:r>
      </w:ins>
    </w:p>
    <w:p w14:paraId="6D75CBD2" w14:textId="75758499" w:rsidR="00B7177B" w:rsidRDefault="00586C01" w:rsidP="00B7177B">
      <w:pPr>
        <w:pStyle w:val="1"/>
        <w:ind w:left="1627"/>
        <w:jc w:val="both"/>
        <w:rPr>
          <w:ins w:id="805" w:author="Martin Cahill (NESO)" w:date="2025-04-23T19:14:00Z" w16du:dateUtc="2025-04-23T18:14:00Z"/>
        </w:rPr>
      </w:pPr>
      <w:ins w:id="806" w:author="Martin Cahill (NESO)" w:date="2025-04-25T16:45:00Z" w16du:dateUtc="2025-04-25T15:45:00Z">
        <w:r w:rsidRPr="00586C01">
          <w:rPr>
            <w:highlight w:val="lightGray"/>
            <w:rPrChange w:id="807" w:author="Martin Cahill (NESO)" w:date="2025-04-25T16:45:00Z" w16du:dateUtc="2025-04-25T15:45:00Z">
              <w:rPr/>
            </w:rPrChange>
          </w:rPr>
          <w:t>n</w:t>
        </w:r>
      </w:ins>
      <w:ins w:id="808" w:author="Martin Cahill (NESO)" w:date="2025-04-23T19:14:00Z" w16du:dateUtc="2025-04-23T18:14:00Z">
        <w:r w:rsidR="00B7177B">
          <w:t xml:space="preserve"> = the number of </w:t>
        </w:r>
      </w:ins>
      <w:del w:id="809" w:author="Martin Cahill (NESO)" w:date="2025-04-25T16:46:00Z" w16du:dateUtc="2025-04-25T15:46:00Z">
        <w:r w:rsidR="00B7177B" w:rsidRPr="00586C01" w:rsidDel="00586C01">
          <w:rPr>
            <w:highlight w:val="lightGray"/>
            <w:rPrChange w:id="810" w:author="Martin Cahill (NESO)" w:date="2025-04-25T16:46:00Z" w16du:dateUtc="2025-04-25T15:46:00Z">
              <w:rPr/>
            </w:rPrChange>
          </w:rPr>
          <w:delText>technologies</w:delText>
        </w:r>
      </w:del>
      <w:ins w:id="811" w:author="Martin Cahill (NESO)" w:date="2025-04-25T16:46:00Z" w16du:dateUtc="2025-04-25T15:46:00Z">
        <w:r w:rsidRPr="00586C01">
          <w:rPr>
            <w:b/>
            <w:bCs/>
            <w:highlight w:val="lightGray"/>
            <w:rPrChange w:id="812" w:author="Martin Cahill (NESO)" w:date="2025-04-25T16:46:00Z" w16du:dateUtc="2025-04-25T15:46:00Z">
              <w:rPr/>
            </w:rPrChange>
          </w:rPr>
          <w:t>BM Units</w:t>
        </w:r>
        <w:r w:rsidRPr="00586C01">
          <w:rPr>
            <w:b/>
            <w:bCs/>
            <w:rPrChange w:id="813" w:author="Martin Cahill (NESO)" w:date="2025-04-25T16:46:00Z" w16du:dateUtc="2025-04-25T15:46:00Z">
              <w:rPr/>
            </w:rPrChange>
          </w:rPr>
          <w:t xml:space="preserve"> </w:t>
        </w:r>
      </w:ins>
      <w:ins w:id="814" w:author="Martin Cahill (NESO)" w:date="2025-04-23T19:14:00Z" w16du:dateUtc="2025-04-23T18:14:00Z">
        <w:r w:rsidR="00B7177B">
          <w:t>that attract peak security tariff</w:t>
        </w:r>
      </w:ins>
    </w:p>
    <w:p w14:paraId="5B191C84" w14:textId="6B61D802" w:rsidR="00B7177B" w:rsidRDefault="00B7177B" w:rsidP="00B7177B">
      <w:pPr>
        <w:pStyle w:val="1"/>
        <w:ind w:left="1627"/>
        <w:jc w:val="both"/>
        <w:rPr>
          <w:ins w:id="815" w:author="Martin Cahill (NESO)" w:date="2025-04-23T19:14:00Z" w16du:dateUtc="2025-04-23T18:14:00Z"/>
        </w:rPr>
      </w:pPr>
      <w:ins w:id="816" w:author="Martin Cahill (NESO)" w:date="2025-04-23T19:14:00Z" w16du:dateUtc="2025-04-23T18:14:00Z">
        <w:r>
          <w:t xml:space="preserve">TEC = TEC of </w:t>
        </w:r>
        <w:r w:rsidRPr="00F231B2">
          <w:rPr>
            <w:b/>
            <w:bCs/>
          </w:rPr>
          <w:t>Power Station</w:t>
        </w:r>
        <w:r>
          <w:t xml:space="preserve"> as defined in the </w:t>
        </w:r>
      </w:ins>
      <w:ins w:id="817" w:author="Martin Cahill (NESO)" w:date="2025-04-25T16:36:00Z" w16du:dateUtc="2025-04-25T15:36:00Z">
        <w:r w:rsidR="005043A0" w:rsidRPr="005043A0">
          <w:rPr>
            <w:b/>
            <w:bCs/>
            <w:highlight w:val="lightGray"/>
            <w:rPrChange w:id="818" w:author="Martin Cahill (NESO)" w:date="2025-04-25T16:37:00Z" w16du:dateUtc="2025-04-25T15:37:00Z">
              <w:rPr/>
            </w:rPrChange>
          </w:rPr>
          <w:t>Bilater</w:t>
        </w:r>
      </w:ins>
      <w:ins w:id="819" w:author="Martin Cahill (NESO)" w:date="2025-04-25T16:37:00Z" w16du:dateUtc="2025-04-25T15:37:00Z">
        <w:r w:rsidR="005043A0" w:rsidRPr="005043A0">
          <w:rPr>
            <w:b/>
            <w:bCs/>
            <w:highlight w:val="lightGray"/>
            <w:rPrChange w:id="820" w:author="Martin Cahill (NESO)" w:date="2025-04-25T16:37:00Z" w16du:dateUtc="2025-04-25T15:37:00Z">
              <w:rPr/>
            </w:rPrChange>
          </w:rPr>
          <w:t xml:space="preserve">al </w:t>
        </w:r>
      </w:ins>
      <w:ins w:id="821" w:author="Martin Cahill (NESO)" w:date="2025-04-23T19:14:00Z" w16du:dateUtc="2025-04-23T18:14:00Z">
        <w:r w:rsidRPr="005043A0">
          <w:rPr>
            <w:b/>
            <w:bCs/>
            <w:highlight w:val="lightGray"/>
            <w:rPrChange w:id="822" w:author="Martin Cahill (NESO)" w:date="2025-04-25T16:37:00Z" w16du:dateUtc="2025-04-25T15:37:00Z">
              <w:rPr/>
            </w:rPrChange>
          </w:rPr>
          <w:t>Connection Agreement</w:t>
        </w:r>
        <w:r>
          <w:t xml:space="preserve"> (or the maximum </w:t>
        </w:r>
        <w:r w:rsidRPr="00F231B2">
          <w:rPr>
            <w:b/>
            <w:bCs/>
          </w:rPr>
          <w:t>Power Station</w:t>
        </w:r>
        <w:r>
          <w:t xml:space="preserve"> metered values where there is a negative</w:t>
        </w:r>
      </w:ins>
      <w:del w:id="823" w:author="Martin Cahill (NESO)" w:date="2025-04-25T16:46:00Z" w16du:dateUtc="2025-04-25T15:46:00Z">
        <w:r w:rsidDel="00586C01">
          <w:delText xml:space="preserve"> tariff element</w:delText>
        </w:r>
      </w:del>
      <w:ins w:id="824" w:author="Martin Cahill (NESO)" w:date="2025-04-25T16:46:00Z" w16du:dateUtc="2025-04-25T15:46:00Z">
        <w:r w:rsidR="00586C01">
          <w:t xml:space="preserve">, </w:t>
        </w:r>
        <w:r w:rsidR="00586C01" w:rsidRPr="000F21B4">
          <w:rPr>
            <w:highlight w:val="lightGray"/>
          </w:rPr>
          <w:t>as per the negative methodology below</w:t>
        </w:r>
      </w:ins>
      <w:ins w:id="825" w:author="Martin Cahill (NESO)" w:date="2025-04-23T19:14:00Z" w16du:dateUtc="2025-04-23T18:14:00Z">
        <w:r>
          <w:t>)</w:t>
        </w:r>
      </w:ins>
    </w:p>
    <w:p w14:paraId="6D67DD13" w14:textId="09CF1385" w:rsidR="00B7177B" w:rsidRDefault="00B7177B" w:rsidP="00B7177B">
      <w:pPr>
        <w:pStyle w:val="1"/>
        <w:ind w:left="1627"/>
        <w:jc w:val="both"/>
        <w:rPr>
          <w:ins w:id="826" w:author="Martin Cahill (NESO)" w:date="2025-04-23T19:14:00Z" w16du:dateUtc="2025-04-23T18:14:00Z"/>
        </w:rPr>
      </w:pPr>
      <w:ins w:id="827" w:author="Martin Cahill (NESO)" w:date="2025-04-23T19:14:00Z" w16du:dateUtc="2025-04-23T18:14:00Z">
        <w:r w:rsidRPr="00797C47">
          <w:rPr>
            <w:highlight w:val="lightGray"/>
            <w:rPrChange w:id="828" w:author="Martin Cahill (NESO)" w:date="2025-04-25T16:47:00Z" w16du:dateUtc="2025-04-25T15:47:00Z">
              <w:rPr/>
            </w:rPrChange>
          </w:rPr>
          <w:t>MTECP</w:t>
        </w:r>
      </w:ins>
      <w:ins w:id="829" w:author="Martin Cahill (NESO)" w:date="2025-04-25T16:47:00Z" w16du:dateUtc="2025-04-25T15:47:00Z">
        <w:r w:rsidR="00586C01" w:rsidRPr="00797C47">
          <w:rPr>
            <w:highlight w:val="lightGray"/>
            <w:vertAlign w:val="subscript"/>
            <w:rPrChange w:id="830" w:author="Martin Cahill (NESO)" w:date="2025-04-25T16:47:00Z" w16du:dateUtc="2025-04-25T15:47:00Z">
              <w:rPr>
                <w:vertAlign w:val="subscript"/>
              </w:rPr>
            </w:rPrChange>
          </w:rPr>
          <w:t>BMU</w:t>
        </w:r>
      </w:ins>
      <w:ins w:id="831" w:author="Martin Cahill (NESO)" w:date="2025-04-23T19:14:00Z" w16du:dateUtc="2025-04-23T18:14:00Z">
        <w:r>
          <w:t xml:space="preserve"> will equal zero for a </w:t>
        </w:r>
      </w:ins>
      <w:del w:id="832" w:author="Martin Cahill (NESO)" w:date="2025-04-25T16:47:00Z" w16du:dateUtc="2025-04-25T15:47:00Z">
        <w:r w:rsidRPr="00797C47" w:rsidDel="00797C47">
          <w:rPr>
            <w:highlight w:val="lightGray"/>
            <w:rPrChange w:id="833" w:author="Martin Cahill (NESO)" w:date="2025-04-25T16:48:00Z" w16du:dateUtc="2025-04-25T15:48:00Z">
              <w:rPr/>
            </w:rPrChange>
          </w:rPr>
          <w:delText>technology type</w:delText>
        </w:r>
      </w:del>
      <w:ins w:id="834" w:author="Martin Cahill (NESO)" w:date="2025-04-25T16:47:00Z" w16du:dateUtc="2025-04-25T15:47:00Z">
        <w:r w:rsidR="00797C47" w:rsidRPr="00797C47">
          <w:rPr>
            <w:b/>
            <w:bCs/>
            <w:highlight w:val="lightGray"/>
            <w:rPrChange w:id="835" w:author="Martin Cahill (NESO)" w:date="2025-04-25T16:48:00Z" w16du:dateUtc="2025-04-25T15:48:00Z">
              <w:rPr/>
            </w:rPrChange>
          </w:rPr>
          <w:t>BM Unit</w:t>
        </w:r>
      </w:ins>
      <w:ins w:id="836" w:author="Martin Cahill (NESO)" w:date="2025-04-23T19:14:00Z" w16du:dateUtc="2025-04-23T18:14:00Z">
        <w:r w:rsidRPr="00797C47">
          <w:rPr>
            <w:b/>
            <w:bCs/>
            <w:rPrChange w:id="837" w:author="Martin Cahill (NESO)" w:date="2025-04-25T16:48:00Z" w16du:dateUtc="2025-04-25T15:48:00Z">
              <w:rPr/>
            </w:rPrChange>
          </w:rPr>
          <w:t xml:space="preserve"> </w:t>
        </w:r>
        <w:r>
          <w:t>that does not attract a peak tariff component</w:t>
        </w:r>
      </w:ins>
    </w:p>
    <w:p w14:paraId="44991C09" w14:textId="77777777" w:rsidR="00B7177B" w:rsidRDefault="00B7177B" w:rsidP="00B7177B">
      <w:pPr>
        <w:pStyle w:val="1"/>
        <w:ind w:left="1627"/>
        <w:jc w:val="both"/>
        <w:rPr>
          <w:ins w:id="838" w:author="Martin Cahill (NESO)" w:date="2025-04-23T19:14:00Z" w16du:dateUtc="2025-04-23T18:14:00Z"/>
        </w:rPr>
      </w:pPr>
    </w:p>
    <w:p w14:paraId="40D5621B" w14:textId="1881CBBD" w:rsidR="00B7177B" w:rsidRDefault="00B7177B" w:rsidP="00B7177B">
      <w:pPr>
        <w:pStyle w:val="1"/>
        <w:ind w:left="1627"/>
        <w:jc w:val="both"/>
        <w:rPr>
          <w:ins w:id="839" w:author="Martin Cahill (NESO)" w:date="2025-04-23T19:14:00Z" w16du:dateUtc="2025-04-23T18:14:00Z"/>
        </w:rPr>
      </w:pPr>
      <w:ins w:id="840" w:author="Martin Cahill (NESO)" w:date="2025-04-23T19:14:00Z" w16du:dateUtc="2025-04-23T18:14:00Z">
        <w:r w:rsidRPr="00797C47">
          <w:rPr>
            <w:highlight w:val="lightGray"/>
            <w:rPrChange w:id="841" w:author="Martin Cahill (NESO)" w:date="2025-04-25T16:48:00Z" w16du:dateUtc="2025-04-25T15:48:00Z">
              <w:rPr/>
            </w:rPrChange>
          </w:rPr>
          <w:t>MTECP</w:t>
        </w:r>
        <w:r>
          <w:t xml:space="preserve"> is multiplied by the Peak tariff to calculate the Peak element of the generation charge.</w:t>
        </w:r>
      </w:ins>
    </w:p>
    <w:p w14:paraId="552181AB" w14:textId="77777777" w:rsidR="00B7177B" w:rsidRDefault="00B7177B" w:rsidP="00B7177B">
      <w:pPr>
        <w:pStyle w:val="1"/>
        <w:ind w:left="1627"/>
        <w:jc w:val="both"/>
        <w:rPr>
          <w:ins w:id="842" w:author="Martin Cahill (NESO)" w:date="2025-04-23T19:14:00Z" w16du:dateUtc="2025-04-23T18:14:00Z"/>
        </w:rPr>
      </w:pPr>
    </w:p>
    <w:p w14:paraId="024AF2E3" w14:textId="4577CF76" w:rsidR="00F67B7F" w:rsidRDefault="00797C47" w:rsidP="00B7177B">
      <w:pPr>
        <w:pStyle w:val="1"/>
        <w:ind w:left="1627"/>
        <w:jc w:val="both"/>
        <w:rPr>
          <w:ins w:id="843" w:author="Martin Cahill (NESO)" w:date="2025-04-25T17:07:00Z" w16du:dateUtc="2025-04-25T16:07:00Z"/>
        </w:rPr>
      </w:pPr>
      <w:ins w:id="844" w:author="Martin Cahill (NESO)" w:date="2025-04-25T16:48:00Z" w16du:dateUtc="2025-04-25T15:48:00Z">
        <w:r w:rsidRPr="00484D0F">
          <w:rPr>
            <w:highlight w:val="lightGray"/>
            <w:rPrChange w:id="845" w:author="Martin Cahill (NESO)" w:date="2025-04-25T16:51:00Z" w16du:dateUtc="2025-04-25T15:51:00Z">
              <w:rPr/>
            </w:rPrChange>
          </w:rPr>
          <w:t>MT</w:t>
        </w:r>
      </w:ins>
      <w:ins w:id="846" w:author="Martin Cahill (NESO)" w:date="2025-04-25T16:49:00Z" w16du:dateUtc="2025-04-25T15:49:00Z">
        <w:r w:rsidRPr="00484D0F">
          <w:rPr>
            <w:highlight w:val="lightGray"/>
            <w:rPrChange w:id="847" w:author="Martin Cahill (NESO)" w:date="2025-04-25T16:51:00Z" w16du:dateUtc="2025-04-25T15:51:00Z">
              <w:rPr/>
            </w:rPrChange>
          </w:rPr>
          <w:t>ECN</w:t>
        </w:r>
      </w:ins>
      <w:ins w:id="848" w:author="Martin Cahill (NESO)" w:date="2025-04-23T19:14:00Z" w16du:dateUtc="2025-04-23T18:14:00Z">
        <w:r w:rsidR="00B7177B" w:rsidRPr="001A3ADA">
          <w:t xml:space="preserve"> is </w:t>
        </w:r>
      </w:ins>
      <w:del w:id="849" w:author="Martin Cahill (NESO)" w:date="2025-04-25T17:00:00Z" w16du:dateUtc="2025-04-25T16:00:00Z">
        <w:r w:rsidR="00B7177B" w:rsidRPr="0050203D" w:rsidDel="0050203D">
          <w:rPr>
            <w:highlight w:val="lightGray"/>
            <w:rPrChange w:id="850" w:author="Martin Cahill (NESO)" w:date="2025-04-25T17:00:00Z" w16du:dateUtc="2025-04-25T16:00:00Z">
              <w:rPr/>
            </w:rPrChange>
          </w:rPr>
          <w:delText>introduced</w:delText>
        </w:r>
      </w:del>
      <w:ins w:id="851" w:author="Martin Cahill (NESO)" w:date="2025-04-25T17:00:00Z" w16du:dateUtc="2025-04-25T16:00:00Z">
        <w:r w:rsidR="0050203D" w:rsidRPr="0050203D">
          <w:rPr>
            <w:highlight w:val="lightGray"/>
            <w:rPrChange w:id="852" w:author="Martin Cahill (NESO)" w:date="2025-04-25T17:00:00Z" w16du:dateUtc="2025-04-25T16:00:00Z">
              <w:rPr/>
            </w:rPrChange>
          </w:rPr>
          <w:t>used</w:t>
        </w:r>
        <w:r w:rsidR="0050203D">
          <w:t xml:space="preserve"> </w:t>
        </w:r>
      </w:ins>
      <w:ins w:id="853" w:author="Martin Cahill (NESO)" w:date="2025-04-23T19:14:00Z" w16du:dateUtc="2025-04-23T18:14:00Z">
        <w:r w:rsidR="00B7177B" w:rsidRPr="001A3ADA">
          <w:t>for the purpose of calculating the Year Round Not Shared Element of the generation charge</w:t>
        </w:r>
      </w:ins>
      <w:del w:id="854" w:author="Martin Cahill (NESO)" w:date="2025-04-25T16:52:00Z" w16du:dateUtc="2025-04-25T15:52:00Z">
        <w:r w:rsidR="00B7177B" w:rsidRPr="00484D0F" w:rsidDel="00484D0F">
          <w:rPr>
            <w:highlight w:val="lightGray"/>
            <w:rPrChange w:id="855" w:author="Martin Cahill (NESO)" w:date="2025-04-25T16:52:00Z" w16du:dateUtc="2025-04-25T15:52:00Z">
              <w:rPr/>
            </w:rPrChange>
          </w:rPr>
          <w:delText xml:space="preserve">(multi technology </w:delText>
        </w:r>
        <w:r w:rsidR="00B7177B" w:rsidRPr="00484D0F" w:rsidDel="00484D0F">
          <w:rPr>
            <w:b/>
            <w:bCs/>
            <w:highlight w:val="lightGray"/>
            <w:rPrChange w:id="856" w:author="Martin Cahill (NESO)" w:date="2025-04-25T16:52:00Z" w16du:dateUtc="2025-04-25T15:52:00Z">
              <w:rPr>
                <w:b/>
                <w:bCs/>
              </w:rPr>
            </w:rPrChange>
          </w:rPr>
          <w:delText>Power Station</w:delText>
        </w:r>
        <w:r w:rsidR="00B7177B" w:rsidRPr="00484D0F" w:rsidDel="00484D0F">
          <w:rPr>
            <w:highlight w:val="lightGray"/>
            <w:rPrChange w:id="857" w:author="Martin Cahill (NESO)" w:date="2025-04-25T16:52:00Z" w16du:dateUtc="2025-04-25T15:52:00Z">
              <w:rPr/>
            </w:rPrChange>
          </w:rPr>
          <w:delText xml:space="preserve"> Effective Capacity Scaled</w:delText>
        </w:r>
        <w:r w:rsidR="00B7177B" w:rsidRPr="001A3ADA" w:rsidDel="00484D0F">
          <w:delText>)</w:delText>
        </w:r>
      </w:del>
      <w:ins w:id="858" w:author="Martin Cahill (NESO)" w:date="2025-04-23T19:14:00Z" w16du:dateUtc="2025-04-23T18:14:00Z">
        <w:r w:rsidR="00B7177B" w:rsidRPr="001A3ADA">
          <w:t xml:space="preserve">. </w:t>
        </w:r>
      </w:ins>
      <w:ins w:id="859" w:author="Martin Cahill (NESO)" w:date="2025-04-25T17:05:00Z" w16du:dateUtc="2025-04-25T16:05:00Z">
        <w:r w:rsidR="008E5CE0" w:rsidRPr="008E5CE0">
          <w:rPr>
            <w:highlight w:val="lightGray"/>
            <w:rPrChange w:id="860" w:author="Martin Cahill (NESO)" w:date="2025-04-25T17:07:00Z" w16du:dateUtc="2025-04-25T16:07:00Z">
              <w:rPr/>
            </w:rPrChange>
          </w:rPr>
          <w:t>It is calculated</w:t>
        </w:r>
      </w:ins>
      <w:ins w:id="861" w:author="Martin Cahill (NESO)" w:date="2025-04-25T17:06:00Z" w16du:dateUtc="2025-04-25T16:06:00Z">
        <w:r w:rsidR="008E5CE0" w:rsidRPr="008E5CE0">
          <w:rPr>
            <w:highlight w:val="lightGray"/>
            <w:rPrChange w:id="862" w:author="Martin Cahill (NESO)" w:date="2025-04-25T17:07:00Z" w16du:dateUtc="2025-04-25T16:07:00Z">
              <w:rPr/>
            </w:rPrChange>
          </w:rPr>
          <w:t xml:space="preserve"> initially as the </w:t>
        </w:r>
        <w:r w:rsidR="008E5CE0" w:rsidRPr="0071513F">
          <w:rPr>
            <w:b/>
            <w:bCs/>
            <w:highlight w:val="lightGray"/>
            <w:rPrChange w:id="863" w:author="Martin Cahill (NESO)" w:date="2025-04-25T17:37:00Z" w16du:dateUtc="2025-04-25T16:37:00Z">
              <w:rPr/>
            </w:rPrChange>
          </w:rPr>
          <w:t>Installed Capacity</w:t>
        </w:r>
        <w:r w:rsidR="008E5CE0" w:rsidRPr="008E5CE0">
          <w:rPr>
            <w:highlight w:val="lightGray"/>
            <w:rPrChange w:id="864" w:author="Martin Cahill (NESO)" w:date="2025-04-25T17:07:00Z" w16du:dateUtc="2025-04-25T16:07:00Z">
              <w:rPr/>
            </w:rPrChange>
          </w:rPr>
          <w:t xml:space="preserve"> of a </w:t>
        </w:r>
        <w:r w:rsidR="008E5CE0" w:rsidRPr="0071513F">
          <w:rPr>
            <w:b/>
            <w:bCs/>
            <w:highlight w:val="lightGray"/>
            <w:rPrChange w:id="865" w:author="Martin Cahill (NESO)" w:date="2025-04-25T17:37:00Z" w16du:dateUtc="2025-04-25T16:37:00Z">
              <w:rPr/>
            </w:rPrChange>
          </w:rPr>
          <w:t>BM Unit</w:t>
        </w:r>
        <w:r w:rsidR="008E5CE0" w:rsidRPr="008E5CE0">
          <w:rPr>
            <w:highlight w:val="lightGray"/>
            <w:rPrChange w:id="866" w:author="Martin Cahill (NESO)" w:date="2025-04-25T17:07:00Z" w16du:dateUtc="2025-04-25T16:07:00Z">
              <w:rPr/>
            </w:rPrChange>
          </w:rPr>
          <w:t xml:space="preserve"> multiplied by the EALF, and then scaled so that the total of </w:t>
        </w:r>
      </w:ins>
      <w:ins w:id="867" w:author="Martin Cahill (NESO)" w:date="2025-04-25T17:07:00Z" w16du:dateUtc="2025-04-25T16:07:00Z">
        <w:r w:rsidR="008E5CE0" w:rsidRPr="008E5CE0">
          <w:rPr>
            <w:highlight w:val="lightGray"/>
            <w:rPrChange w:id="868" w:author="Martin Cahill (NESO)" w:date="2025-04-25T17:07:00Z" w16du:dateUtc="2025-04-25T16:07:00Z">
              <w:rPr/>
            </w:rPrChange>
          </w:rPr>
          <w:t xml:space="preserve">MTECN for all </w:t>
        </w:r>
        <w:r w:rsidR="008E5CE0" w:rsidRPr="0071513F">
          <w:rPr>
            <w:b/>
            <w:bCs/>
            <w:highlight w:val="lightGray"/>
            <w:rPrChange w:id="869" w:author="Martin Cahill (NESO)" w:date="2025-04-25T17:37:00Z" w16du:dateUtc="2025-04-25T16:37:00Z">
              <w:rPr/>
            </w:rPrChange>
          </w:rPr>
          <w:t>BM Units</w:t>
        </w:r>
        <w:r w:rsidR="008E5CE0" w:rsidRPr="008E5CE0">
          <w:rPr>
            <w:highlight w:val="lightGray"/>
            <w:rPrChange w:id="870" w:author="Martin Cahill (NESO)" w:date="2025-04-25T17:07:00Z" w16du:dateUtc="2025-04-25T16:07:00Z">
              <w:rPr/>
            </w:rPrChange>
          </w:rPr>
          <w:t xml:space="preserve"> cannot exceed TEC.</w:t>
        </w:r>
      </w:ins>
    </w:p>
    <w:p w14:paraId="0F5E4F9B" w14:textId="77777777" w:rsidR="008E5CE0" w:rsidRDefault="008E5CE0" w:rsidP="00B7177B">
      <w:pPr>
        <w:pStyle w:val="1"/>
        <w:ind w:left="1627"/>
        <w:jc w:val="both"/>
        <w:rPr>
          <w:ins w:id="871" w:author="Martin Cahill (NESO)" w:date="2025-04-25T17:07:00Z" w16du:dateUtc="2025-04-25T16:07:00Z"/>
        </w:rPr>
      </w:pPr>
    </w:p>
    <w:p w14:paraId="497E79A8" w14:textId="5A7E0E50" w:rsidR="008E5CE0" w:rsidRPr="00D175F2" w:rsidRDefault="00000000" w:rsidP="00B7177B">
      <w:pPr>
        <w:pStyle w:val="1"/>
        <w:ind w:left="1627"/>
        <w:jc w:val="both"/>
        <w:rPr>
          <w:ins w:id="872" w:author="Martin Cahill (NESO)" w:date="2025-04-25T17:24:00Z" w16du:dateUtc="2025-04-25T16:24:00Z"/>
          <w:highlight w:val="lightGray"/>
          <w:rPrChange w:id="873" w:author="Martin Cahill (NESO)" w:date="2025-04-25T17:27:00Z" w16du:dateUtc="2025-04-25T16:27:00Z">
            <w:rPr>
              <w:ins w:id="874" w:author="Martin Cahill (NESO)" w:date="2025-04-25T17:24:00Z" w16du:dateUtc="2025-04-25T16:24:00Z"/>
            </w:rPr>
          </w:rPrChange>
        </w:rPr>
      </w:pPr>
      <m:oMathPara>
        <m:oMath>
          <m:sSub>
            <m:sSubPr>
              <m:ctrlPr>
                <w:ins w:id="875" w:author="Martin Cahill (NESO)" w:date="2025-04-25T17:07:00Z" w16du:dateUtc="2025-04-25T16:07:00Z">
                  <w:rPr>
                    <w:rFonts w:ascii="Cambria Math" w:hAnsi="Cambria Math"/>
                    <w:i/>
                    <w:highlight w:val="lightGray"/>
                  </w:rPr>
                </w:ins>
              </m:ctrlPr>
            </m:sSubPr>
            <m:e>
              <m:r>
                <w:ins w:id="876" w:author="Martin Cahill (NESO)" w:date="2025-04-25T17:07:00Z" w16du:dateUtc="2025-04-25T16:07:00Z">
                  <w:rPr>
                    <w:rFonts w:ascii="Cambria Math" w:hAnsi="Cambria Math"/>
                    <w:highlight w:val="lightGray"/>
                    <w:rPrChange w:id="877" w:author="Martin Cahill (NESO)" w:date="2025-04-25T17:27:00Z" w16du:dateUtc="2025-04-25T16:27:00Z">
                      <w:rPr>
                        <w:rFonts w:ascii="Cambria Math" w:hAnsi="Cambria Math"/>
                      </w:rPr>
                    </w:rPrChange>
                  </w:rPr>
                  <m:t>MTEC</m:t>
                </w:ins>
              </m:r>
              <m:r>
                <w:ins w:id="878" w:author="Martin Cahill (NESO)" w:date="2025-04-25T17:47:00Z" w16du:dateUtc="2025-04-25T16:47:00Z">
                  <w:rPr>
                    <w:rFonts w:ascii="Cambria Math" w:hAnsi="Cambria Math"/>
                    <w:highlight w:val="lightGray"/>
                  </w:rPr>
                  <m:t>N</m:t>
                </w:ins>
              </m:r>
            </m:e>
            <m:sub>
              <m:r>
                <w:ins w:id="879" w:author="Martin Cahill (NESO)" w:date="2025-04-25T17:07:00Z" w16du:dateUtc="2025-04-25T16:07:00Z">
                  <w:rPr>
                    <w:rFonts w:ascii="Cambria Math" w:hAnsi="Cambria Math"/>
                    <w:highlight w:val="lightGray"/>
                    <w:rPrChange w:id="880" w:author="Martin Cahill (NESO)" w:date="2025-04-25T17:27:00Z" w16du:dateUtc="2025-04-25T16:27:00Z">
                      <w:rPr>
                        <w:rFonts w:ascii="Cambria Math" w:hAnsi="Cambria Math"/>
                      </w:rPr>
                    </w:rPrChange>
                  </w:rPr>
                  <m:t>BMU</m:t>
                </w:ins>
              </m:r>
            </m:sub>
          </m:sSub>
          <m:d>
            <m:dPr>
              <m:ctrlPr>
                <w:ins w:id="881" w:author="Martin Cahill (NESO)" w:date="2025-04-25T17:08:00Z" w16du:dateUtc="2025-04-25T16:08:00Z">
                  <w:rPr>
                    <w:rFonts w:ascii="Cambria Math" w:hAnsi="Cambria Math"/>
                    <w:i/>
                    <w:highlight w:val="lightGray"/>
                  </w:rPr>
                </w:ins>
              </m:ctrlPr>
            </m:dPr>
            <m:e>
              <m:r>
                <w:ins w:id="882" w:author="Martin Cahill (NESO)" w:date="2025-04-25T17:08:00Z" w16du:dateUtc="2025-04-25T16:08:00Z">
                  <w:rPr>
                    <w:rFonts w:ascii="Cambria Math" w:hAnsi="Cambria Math"/>
                    <w:highlight w:val="lightGray"/>
                    <w:rPrChange w:id="883" w:author="Martin Cahill (NESO)" w:date="2025-04-25T17:27:00Z" w16du:dateUtc="2025-04-25T16:27:00Z">
                      <w:rPr>
                        <w:rFonts w:ascii="Cambria Math" w:hAnsi="Cambria Math"/>
                      </w:rPr>
                    </w:rPrChange>
                  </w:rPr>
                  <m:t>unscaled</m:t>
                </w:ins>
              </m:r>
            </m:e>
          </m:d>
          <m:r>
            <w:ins w:id="884" w:author="Martin Cahill (NESO)" w:date="2025-04-25T17:08:00Z" w16du:dateUtc="2025-04-25T16:08:00Z">
              <w:rPr>
                <w:rFonts w:ascii="Cambria Math" w:hAnsi="Cambria Math"/>
                <w:highlight w:val="lightGray"/>
                <w:rPrChange w:id="885" w:author="Martin Cahill (NESO)" w:date="2025-04-25T17:27:00Z" w16du:dateUtc="2025-04-25T16:27:00Z">
                  <w:rPr>
                    <w:rFonts w:ascii="Cambria Math" w:hAnsi="Cambria Math"/>
                  </w:rPr>
                </w:rPrChange>
              </w:rPr>
              <m:t>=</m:t>
            </w:ins>
          </m:r>
          <m:sSub>
            <m:sSubPr>
              <m:ctrlPr>
                <w:ins w:id="886" w:author="Martin Cahill (NESO)" w:date="2025-04-25T17:08:00Z" w16du:dateUtc="2025-04-25T16:08:00Z">
                  <w:rPr>
                    <w:rFonts w:ascii="Cambria Math" w:hAnsi="Cambria Math"/>
                    <w:i/>
                    <w:highlight w:val="lightGray"/>
                  </w:rPr>
                </w:ins>
              </m:ctrlPr>
            </m:sSubPr>
            <m:e>
              <m:r>
                <w:ins w:id="887" w:author="Martin Cahill (NESO)" w:date="2025-04-25T17:08:00Z" w16du:dateUtc="2025-04-25T16:08:00Z">
                  <w:rPr>
                    <w:rFonts w:ascii="Cambria Math" w:hAnsi="Cambria Math"/>
                    <w:highlight w:val="lightGray"/>
                    <w:rPrChange w:id="888" w:author="Martin Cahill (NESO)" w:date="2025-04-25T17:27:00Z" w16du:dateUtc="2025-04-25T16:27:00Z">
                      <w:rPr>
                        <w:rFonts w:ascii="Cambria Math" w:hAnsi="Cambria Math"/>
                      </w:rPr>
                    </w:rPrChange>
                  </w:rPr>
                  <m:t>CAP</m:t>
                </w:ins>
              </m:r>
            </m:e>
            <m:sub>
              <m:r>
                <w:ins w:id="889" w:author="Martin Cahill (NESO)" w:date="2025-04-25T17:08:00Z" w16du:dateUtc="2025-04-25T16:08:00Z">
                  <w:rPr>
                    <w:rFonts w:ascii="Cambria Math" w:hAnsi="Cambria Math"/>
                    <w:highlight w:val="lightGray"/>
                    <w:rPrChange w:id="890" w:author="Martin Cahill (NESO)" w:date="2025-04-25T17:27:00Z" w16du:dateUtc="2025-04-25T16:27:00Z">
                      <w:rPr>
                        <w:rFonts w:ascii="Cambria Math" w:hAnsi="Cambria Math"/>
                      </w:rPr>
                    </w:rPrChange>
                  </w:rPr>
                  <m:t>BMU</m:t>
                </w:ins>
              </m:r>
            </m:sub>
          </m:sSub>
          <m:r>
            <w:ins w:id="891" w:author="Martin Cahill (NESO)" w:date="2025-04-25T17:08:00Z" w16du:dateUtc="2025-04-25T16:08:00Z">
              <w:rPr>
                <w:rFonts w:ascii="Cambria Math" w:hAnsi="Cambria Math"/>
                <w:highlight w:val="lightGray"/>
                <w:rPrChange w:id="892" w:author="Martin Cahill (NESO)" w:date="2025-04-25T17:27:00Z" w16du:dateUtc="2025-04-25T16:27:00Z">
                  <w:rPr>
                    <w:rFonts w:ascii="Cambria Math" w:hAnsi="Cambria Math"/>
                  </w:rPr>
                </w:rPrChange>
              </w:rPr>
              <m:t>×EALF</m:t>
            </w:ins>
          </m:r>
        </m:oMath>
      </m:oMathPara>
    </w:p>
    <w:p w14:paraId="7AB74D94" w14:textId="77777777" w:rsidR="006E52C1" w:rsidRPr="00D175F2" w:rsidRDefault="006E52C1" w:rsidP="00B7177B">
      <w:pPr>
        <w:pStyle w:val="1"/>
        <w:ind w:left="1627"/>
        <w:jc w:val="both"/>
        <w:rPr>
          <w:ins w:id="893" w:author="Martin Cahill (NESO)" w:date="2025-04-25T17:24:00Z" w16du:dateUtc="2025-04-25T16:24:00Z"/>
          <w:highlight w:val="lightGray"/>
          <w:rPrChange w:id="894" w:author="Martin Cahill (NESO)" w:date="2025-04-25T17:27:00Z" w16du:dateUtc="2025-04-25T16:27:00Z">
            <w:rPr>
              <w:ins w:id="895" w:author="Martin Cahill (NESO)" w:date="2025-04-25T17:24:00Z" w16du:dateUtc="2025-04-25T16:24:00Z"/>
            </w:rPr>
          </w:rPrChange>
        </w:rPr>
      </w:pPr>
    </w:p>
    <w:p w14:paraId="01A83910" w14:textId="309D5DB5" w:rsidR="006E52C1" w:rsidRPr="00D175F2" w:rsidRDefault="006E52C1" w:rsidP="00B7177B">
      <w:pPr>
        <w:pStyle w:val="1"/>
        <w:ind w:left="1627"/>
        <w:jc w:val="both"/>
        <w:rPr>
          <w:ins w:id="896" w:author="Martin Cahill (NESO)" w:date="2025-04-25T17:23:00Z" w16du:dateUtc="2025-04-25T16:23:00Z"/>
          <w:highlight w:val="lightGray"/>
          <w:rPrChange w:id="897" w:author="Martin Cahill (NESO)" w:date="2025-04-25T17:27:00Z" w16du:dateUtc="2025-04-25T16:27:00Z">
            <w:rPr>
              <w:ins w:id="898" w:author="Martin Cahill (NESO)" w:date="2025-04-25T17:23:00Z" w16du:dateUtc="2025-04-25T16:23:00Z"/>
            </w:rPr>
          </w:rPrChange>
        </w:rPr>
      </w:pPr>
      <w:ins w:id="899" w:author="Martin Cahill (NESO)" w:date="2025-04-25T17:24:00Z" w16du:dateUtc="2025-04-25T16:24:00Z">
        <w:r w:rsidRPr="00D175F2">
          <w:rPr>
            <w:highlight w:val="lightGray"/>
            <w:rPrChange w:id="900" w:author="Martin Cahill (NESO)" w:date="2025-04-25T17:27:00Z" w16du:dateUtc="2025-04-25T16:27:00Z">
              <w:rPr/>
            </w:rPrChange>
          </w:rPr>
          <w:t>If total MTEC</w:t>
        </w:r>
      </w:ins>
      <w:ins w:id="901" w:author="Martin Cahill (NESO)" w:date="2025-04-25T17:47:00Z" w16du:dateUtc="2025-04-25T16:47:00Z">
        <w:r w:rsidR="00FB1968">
          <w:rPr>
            <w:highlight w:val="lightGray"/>
          </w:rPr>
          <w:t>N</w:t>
        </w:r>
      </w:ins>
      <w:ins w:id="902" w:author="Martin Cahill (NESO)" w:date="2025-04-25T17:24:00Z" w16du:dateUtc="2025-04-25T16:24:00Z">
        <w:r w:rsidRPr="00D175F2">
          <w:rPr>
            <w:highlight w:val="lightGray"/>
            <w:rPrChange w:id="903" w:author="Martin Cahill (NESO)" w:date="2025-04-25T17:27:00Z" w16du:dateUtc="2025-04-25T16:27:00Z">
              <w:rPr/>
            </w:rPrChange>
          </w:rPr>
          <w:t xml:space="preserve"> is less than TEC, then the above equation gives the final value of MTECN. If it exceeds T</w:t>
        </w:r>
      </w:ins>
      <w:ins w:id="904" w:author="Martin Cahill (NESO)" w:date="2025-04-25T17:27:00Z" w16du:dateUtc="2025-04-25T16:27:00Z">
        <w:r w:rsidR="00D175F2" w:rsidRPr="00D175F2">
          <w:rPr>
            <w:highlight w:val="lightGray"/>
            <w:rPrChange w:id="905" w:author="Martin Cahill (NESO)" w:date="2025-04-25T17:27:00Z" w16du:dateUtc="2025-04-25T16:27:00Z">
              <w:rPr/>
            </w:rPrChange>
          </w:rPr>
          <w:t>EC</w:t>
        </w:r>
      </w:ins>
      <w:ins w:id="906" w:author="Martin Cahill (NESO)" w:date="2025-04-25T17:24:00Z" w16du:dateUtc="2025-04-25T16:24:00Z">
        <w:r w:rsidRPr="00D175F2">
          <w:rPr>
            <w:highlight w:val="lightGray"/>
            <w:rPrChange w:id="907" w:author="Martin Cahill (NESO)" w:date="2025-04-25T17:27:00Z" w16du:dateUtc="2025-04-25T16:27:00Z">
              <w:rPr/>
            </w:rPrChange>
          </w:rPr>
          <w:t xml:space="preserve">, then the </w:t>
        </w:r>
      </w:ins>
      <w:ins w:id="908" w:author="Martin Cahill (NESO)" w:date="2025-04-25T17:26:00Z" w16du:dateUtc="2025-04-25T16:26:00Z">
        <w:r w:rsidR="009B164D" w:rsidRPr="00D175F2">
          <w:rPr>
            <w:highlight w:val="lightGray"/>
            <w:rPrChange w:id="909" w:author="Martin Cahill (NESO)" w:date="2025-04-25T17:27:00Z" w16du:dateUtc="2025-04-25T16:27:00Z">
              <w:rPr/>
            </w:rPrChange>
          </w:rPr>
          <w:t>following multiplier is required:</w:t>
        </w:r>
      </w:ins>
    </w:p>
    <w:p w14:paraId="6C3AC80F" w14:textId="77777777" w:rsidR="006E52C1" w:rsidRPr="00D175F2" w:rsidRDefault="006E52C1" w:rsidP="00B7177B">
      <w:pPr>
        <w:pStyle w:val="1"/>
        <w:ind w:left="1627"/>
        <w:jc w:val="both"/>
        <w:rPr>
          <w:ins w:id="910" w:author="Martin Cahill (NESO)" w:date="2025-04-25T17:08:00Z" w16du:dateUtc="2025-04-25T16:08:00Z"/>
          <w:highlight w:val="lightGray"/>
          <w:rPrChange w:id="911" w:author="Martin Cahill (NESO)" w:date="2025-04-25T17:27:00Z" w16du:dateUtc="2025-04-25T16:27:00Z">
            <w:rPr>
              <w:ins w:id="912" w:author="Martin Cahill (NESO)" w:date="2025-04-25T17:08:00Z" w16du:dateUtc="2025-04-25T16:08:00Z"/>
              <w:rFonts w:ascii="Cambria Math" w:hAnsi="Cambria Math"/>
              <w:i/>
            </w:rPr>
          </w:rPrChange>
        </w:rPr>
      </w:pPr>
    </w:p>
    <w:p w14:paraId="649F361A" w14:textId="094A7389" w:rsidR="00F67B7F" w:rsidRPr="006E52C1" w:rsidRDefault="006E52C1" w:rsidP="00B7177B">
      <w:pPr>
        <w:pStyle w:val="1"/>
        <w:ind w:left="1627"/>
        <w:jc w:val="both"/>
        <w:rPr>
          <w:ins w:id="913" w:author="Martin Cahill (NESO)" w:date="2025-04-25T17:25:00Z" w16du:dateUtc="2025-04-25T16:25:00Z"/>
        </w:rPr>
      </w:pPr>
      <m:oMathPara>
        <m:oMath>
          <m:r>
            <w:ins w:id="914" w:author="Martin Cahill (NESO)" w:date="2025-04-25T17:23:00Z" w16du:dateUtc="2025-04-25T16:23:00Z">
              <w:rPr>
                <w:rFonts w:ascii="Cambria Math" w:hAnsi="Cambria Math"/>
                <w:highlight w:val="lightGray"/>
                <w:rPrChange w:id="915" w:author="Martin Cahill (NESO)" w:date="2025-04-25T17:27:00Z" w16du:dateUtc="2025-04-25T16:27:00Z">
                  <w:rPr>
                    <w:rFonts w:ascii="Cambria Math" w:hAnsi="Cambria Math"/>
                  </w:rPr>
                </w:rPrChange>
              </w:rPr>
              <m:t>Multiplier=</m:t>
            </w:ins>
          </m:r>
          <m:f>
            <m:fPr>
              <m:ctrlPr>
                <w:ins w:id="916" w:author="Martin Cahill (NESO)" w:date="2025-04-25T17:23:00Z" w16du:dateUtc="2025-04-25T16:23:00Z">
                  <w:rPr>
                    <w:rFonts w:ascii="Cambria Math" w:hAnsi="Cambria Math"/>
                    <w:i/>
                    <w:highlight w:val="lightGray"/>
                  </w:rPr>
                </w:ins>
              </m:ctrlPr>
            </m:fPr>
            <m:num>
              <m:r>
                <w:ins w:id="917" w:author="Martin Cahill (NESO)" w:date="2025-04-25T17:23:00Z" w16du:dateUtc="2025-04-25T16:23:00Z">
                  <w:rPr>
                    <w:rFonts w:ascii="Cambria Math" w:hAnsi="Cambria Math"/>
                    <w:highlight w:val="lightGray"/>
                    <w:rPrChange w:id="918" w:author="Martin Cahill (NESO)" w:date="2025-04-25T17:27:00Z" w16du:dateUtc="2025-04-25T16:27:00Z">
                      <w:rPr>
                        <w:rFonts w:ascii="Cambria Math" w:hAnsi="Cambria Math"/>
                      </w:rPr>
                    </w:rPrChange>
                  </w:rPr>
                  <m:t>TEC</m:t>
                </w:ins>
              </m:r>
            </m:num>
            <m:den>
              <m:nary>
                <m:naryPr>
                  <m:chr m:val="∑"/>
                  <m:limLoc m:val="undOvr"/>
                  <m:ctrlPr>
                    <w:ins w:id="919" w:author="Martin Cahill (NESO)" w:date="2025-04-25T17:23:00Z" w16du:dateUtc="2025-04-25T16:23:00Z">
                      <w:rPr>
                        <w:rFonts w:ascii="Cambria Math" w:hAnsi="Cambria Math"/>
                        <w:i/>
                        <w:highlight w:val="lightGray"/>
                      </w:rPr>
                    </w:ins>
                  </m:ctrlPr>
                </m:naryPr>
                <m:sub>
                  <m:r>
                    <w:ins w:id="920" w:author="Martin Cahill (NESO)" w:date="2025-04-25T17:23:00Z" w16du:dateUtc="2025-04-25T16:23:00Z">
                      <w:rPr>
                        <w:rFonts w:ascii="Cambria Math" w:hAnsi="Cambria Math"/>
                        <w:highlight w:val="lightGray"/>
                        <w:rPrChange w:id="921" w:author="Martin Cahill (NESO)" w:date="2025-04-25T17:27:00Z" w16du:dateUtc="2025-04-25T16:27:00Z">
                          <w:rPr>
                            <w:rFonts w:ascii="Cambria Math" w:hAnsi="Cambria Math"/>
                          </w:rPr>
                        </w:rPrChange>
                      </w:rPr>
                      <m:t>BMU</m:t>
                    </w:ins>
                  </m:r>
                </m:sub>
                <m:sup>
                  <m:r>
                    <w:ins w:id="922" w:author="Martin Cahill (NESO)" w:date="2025-04-25T17:23:00Z" w16du:dateUtc="2025-04-25T16:23:00Z">
                      <w:rPr>
                        <w:rFonts w:ascii="Cambria Math" w:hAnsi="Cambria Math"/>
                        <w:highlight w:val="lightGray"/>
                        <w:rPrChange w:id="923" w:author="Martin Cahill (NESO)" w:date="2025-04-25T17:27:00Z" w16du:dateUtc="2025-04-25T16:27:00Z">
                          <w:rPr>
                            <w:rFonts w:ascii="Cambria Math" w:hAnsi="Cambria Math"/>
                          </w:rPr>
                        </w:rPrChange>
                      </w:rPr>
                      <m:t>n</m:t>
                    </w:ins>
                  </m:r>
                </m:sup>
                <m:e>
                  <m:sSub>
                    <m:sSubPr>
                      <m:ctrlPr>
                        <w:ins w:id="924" w:author="Martin Cahill (NESO)" w:date="2025-04-25T17:23:00Z" w16du:dateUtc="2025-04-25T16:23:00Z">
                          <w:rPr>
                            <w:rFonts w:ascii="Cambria Math" w:hAnsi="Cambria Math"/>
                            <w:i/>
                            <w:highlight w:val="lightGray"/>
                          </w:rPr>
                        </w:ins>
                      </m:ctrlPr>
                    </m:sSubPr>
                    <m:e>
                      <m:r>
                        <w:ins w:id="925" w:author="Martin Cahill (NESO)" w:date="2025-04-25T17:23:00Z" w16du:dateUtc="2025-04-25T16:23:00Z">
                          <w:rPr>
                            <w:rFonts w:ascii="Cambria Math" w:hAnsi="Cambria Math"/>
                            <w:highlight w:val="lightGray"/>
                            <w:rPrChange w:id="926" w:author="Martin Cahill (NESO)" w:date="2025-04-25T17:27:00Z" w16du:dateUtc="2025-04-25T16:27:00Z">
                              <w:rPr>
                                <w:rFonts w:ascii="Cambria Math" w:hAnsi="Cambria Math"/>
                              </w:rPr>
                            </w:rPrChange>
                          </w:rPr>
                          <m:t>MTE</m:t>
                        </w:ins>
                      </m:r>
                      <m:r>
                        <w:ins w:id="927" w:author="Martin Cahill (NESO)" w:date="2025-04-25T17:47:00Z" w16du:dateUtc="2025-04-25T16:47:00Z">
                          <w:rPr>
                            <w:rFonts w:ascii="Cambria Math" w:hAnsi="Cambria Math"/>
                            <w:highlight w:val="lightGray"/>
                          </w:rPr>
                          <m:t>C</m:t>
                        </w:ins>
                      </m:r>
                      <m:r>
                        <w:ins w:id="928" w:author="Martin Cahill (NESO)" w:date="2025-04-25T17:23:00Z" w16du:dateUtc="2025-04-25T16:23:00Z">
                          <w:rPr>
                            <w:rFonts w:ascii="Cambria Math" w:hAnsi="Cambria Math"/>
                            <w:highlight w:val="lightGray"/>
                            <w:rPrChange w:id="929" w:author="Martin Cahill (NESO)" w:date="2025-04-25T17:27:00Z" w16du:dateUtc="2025-04-25T16:27:00Z">
                              <w:rPr>
                                <w:rFonts w:ascii="Cambria Math" w:hAnsi="Cambria Math"/>
                              </w:rPr>
                            </w:rPrChange>
                          </w:rPr>
                          <m:t>N</m:t>
                        </w:ins>
                      </m:r>
                    </m:e>
                    <m:sub>
                      <m:r>
                        <w:ins w:id="930" w:author="Martin Cahill (NESO)" w:date="2025-04-25T17:23:00Z" w16du:dateUtc="2025-04-25T16:23:00Z">
                          <w:rPr>
                            <w:rFonts w:ascii="Cambria Math" w:hAnsi="Cambria Math"/>
                            <w:highlight w:val="lightGray"/>
                            <w:rPrChange w:id="931" w:author="Martin Cahill (NESO)" w:date="2025-04-25T17:27:00Z" w16du:dateUtc="2025-04-25T16:27:00Z">
                              <w:rPr>
                                <w:rFonts w:ascii="Cambria Math" w:hAnsi="Cambria Math"/>
                              </w:rPr>
                            </w:rPrChange>
                          </w:rPr>
                          <m:t>BMU</m:t>
                        </w:ins>
                      </m:r>
                    </m:sub>
                  </m:sSub>
                  <m:d>
                    <m:dPr>
                      <m:ctrlPr>
                        <w:ins w:id="932" w:author="Martin Cahill (NESO)" w:date="2025-04-25T17:23:00Z" w16du:dateUtc="2025-04-25T16:23:00Z">
                          <w:rPr>
                            <w:rFonts w:ascii="Cambria Math" w:hAnsi="Cambria Math"/>
                            <w:i/>
                            <w:highlight w:val="lightGray"/>
                          </w:rPr>
                        </w:ins>
                      </m:ctrlPr>
                    </m:dPr>
                    <m:e>
                      <m:r>
                        <w:ins w:id="933" w:author="Martin Cahill (NESO)" w:date="2025-04-25T17:23:00Z" w16du:dateUtc="2025-04-25T16:23:00Z">
                          <w:rPr>
                            <w:rFonts w:ascii="Cambria Math" w:hAnsi="Cambria Math"/>
                            <w:highlight w:val="lightGray"/>
                            <w:rPrChange w:id="934" w:author="Martin Cahill (NESO)" w:date="2025-04-25T17:27:00Z" w16du:dateUtc="2025-04-25T16:27:00Z">
                              <w:rPr>
                                <w:rFonts w:ascii="Cambria Math" w:hAnsi="Cambria Math"/>
                              </w:rPr>
                            </w:rPrChange>
                          </w:rPr>
                          <m:t>unscaled</m:t>
                        </w:ins>
                      </m:r>
                    </m:e>
                  </m:d>
                </m:e>
              </m:nary>
              <w:commentRangeStart w:id="935"/>
              <w:commentRangeEnd w:id="935"/>
              <m:r>
                <w:ins w:id="936" w:author="Martin Cahill (NESO)" w:date="2025-04-25T17:27:00Z" w16du:dateUtc="2025-04-25T16:27:00Z">
                  <m:rPr>
                    <m:sty m:val="p"/>
                  </m:rPr>
                  <w:rPr>
                    <w:rStyle w:val="CommentReference"/>
                    <w:rFonts w:ascii="Arial" w:hAnsi="Arial"/>
                  </w:rPr>
                  <w:commentReference w:id="935"/>
                </w:ins>
              </m:r>
            </m:den>
          </m:f>
        </m:oMath>
      </m:oMathPara>
    </w:p>
    <w:p w14:paraId="1FCA9DF4" w14:textId="77777777" w:rsidR="006E52C1" w:rsidRDefault="006E52C1" w:rsidP="00B7177B">
      <w:pPr>
        <w:pStyle w:val="1"/>
        <w:ind w:left="1627"/>
        <w:jc w:val="both"/>
        <w:rPr>
          <w:ins w:id="937" w:author="Martin Cahill (NESO)" w:date="2025-04-25T17:25:00Z" w16du:dateUtc="2025-04-25T16:25:00Z"/>
        </w:rPr>
      </w:pPr>
    </w:p>
    <w:p w14:paraId="69B9BDC9" w14:textId="6E107685" w:rsidR="006E52C1" w:rsidRPr="006E52C1" w:rsidRDefault="006E52C1" w:rsidP="00B7177B">
      <w:pPr>
        <w:pStyle w:val="1"/>
        <w:ind w:left="1627"/>
        <w:jc w:val="both"/>
        <w:rPr>
          <w:ins w:id="938" w:author="Martin Cahill (NESO)" w:date="2025-04-25T17:24:00Z" w16du:dateUtc="2025-04-25T16:24:00Z"/>
        </w:rPr>
      </w:pPr>
    </w:p>
    <w:p w14:paraId="74EE66A7" w14:textId="20A91609" w:rsidR="006E52C1" w:rsidRPr="005A5D74" w:rsidRDefault="005A5D74" w:rsidP="00B7177B">
      <w:pPr>
        <w:pStyle w:val="1"/>
        <w:ind w:left="1627"/>
        <w:jc w:val="both"/>
        <w:rPr>
          <w:ins w:id="939" w:author="Martin Cahill (NESO)" w:date="2025-04-25T17:29:00Z" w16du:dateUtc="2025-04-25T16:29:00Z"/>
          <w:highlight w:val="lightGray"/>
          <w:rPrChange w:id="940" w:author="Martin Cahill (NESO)" w:date="2025-04-25T17:29:00Z" w16du:dateUtc="2025-04-25T16:29:00Z">
            <w:rPr>
              <w:ins w:id="941" w:author="Martin Cahill (NESO)" w:date="2025-04-25T17:29:00Z" w16du:dateUtc="2025-04-25T16:29:00Z"/>
            </w:rPr>
          </w:rPrChange>
        </w:rPr>
      </w:pPr>
      <w:ins w:id="942" w:author="Martin Cahill (NESO)" w:date="2025-04-25T17:28:00Z" w16du:dateUtc="2025-04-25T16:28:00Z">
        <w:r w:rsidRPr="005A5D74">
          <w:rPr>
            <w:highlight w:val="lightGray"/>
            <w:rPrChange w:id="943" w:author="Martin Cahill (NESO)" w:date="2025-04-25T17:29:00Z" w16du:dateUtc="2025-04-25T16:29:00Z">
              <w:rPr/>
            </w:rPrChange>
          </w:rPr>
          <w:t>Where</w:t>
        </w:r>
      </w:ins>
      <w:ins w:id="944" w:author="Martin Cahill (NESO)" w:date="2025-04-25T17:29:00Z" w16du:dateUtc="2025-04-25T16:29:00Z">
        <w:r w:rsidRPr="005A5D74">
          <w:rPr>
            <w:highlight w:val="lightGray"/>
            <w:rPrChange w:id="945" w:author="Martin Cahill (NESO)" w:date="2025-04-25T17:29:00Z" w16du:dateUtc="2025-04-25T16:29:00Z">
              <w:rPr/>
            </w:rPrChange>
          </w:rPr>
          <w:t>:</w:t>
        </w:r>
      </w:ins>
    </w:p>
    <w:p w14:paraId="071C03E6" w14:textId="379E0011" w:rsidR="005A5D74" w:rsidRPr="00FB1968" w:rsidRDefault="005A5D74" w:rsidP="00B7177B">
      <w:pPr>
        <w:pStyle w:val="1"/>
        <w:ind w:left="1627"/>
        <w:jc w:val="both"/>
        <w:rPr>
          <w:ins w:id="946" w:author="Martin Cahill (NESO)" w:date="2025-04-25T17:29:00Z" w16du:dateUtc="2025-04-25T16:29:00Z"/>
          <w:highlight w:val="lightGray"/>
        </w:rPr>
      </w:pPr>
      <w:ins w:id="947" w:author="Martin Cahill (NESO)" w:date="2025-04-25T17:29:00Z" w16du:dateUtc="2025-04-25T16:29:00Z">
        <w:r w:rsidRPr="00FB1968">
          <w:rPr>
            <w:highlight w:val="lightGray"/>
          </w:rPr>
          <w:t>MTECN</w:t>
        </w:r>
        <w:r w:rsidRPr="00FB1968">
          <w:rPr>
            <w:highlight w:val="lightGray"/>
            <w:vertAlign w:val="subscript"/>
            <w:rPrChange w:id="948" w:author="Martin Cahill (NESO)" w:date="2025-04-25T17:48:00Z" w16du:dateUtc="2025-04-25T16:48:00Z">
              <w:rPr>
                <w:highlight w:val="lightGray"/>
              </w:rPr>
            </w:rPrChange>
          </w:rPr>
          <w:t>BMU</w:t>
        </w:r>
        <w:r w:rsidRPr="00FB1968">
          <w:rPr>
            <w:highlight w:val="lightGray"/>
            <w:rPrChange w:id="949" w:author="Martin Cahill (NESO)" w:date="2025-04-25T17:48:00Z" w16du:dateUtc="2025-04-25T16:48:00Z">
              <w:rPr/>
            </w:rPrChange>
          </w:rPr>
          <w:t xml:space="preserve">=Multi Technology </w:t>
        </w:r>
        <w:r w:rsidRPr="00FB1968">
          <w:rPr>
            <w:b/>
            <w:bCs/>
            <w:highlight w:val="lightGray"/>
            <w:rPrChange w:id="950" w:author="Martin Cahill (NESO)" w:date="2025-04-25T17:48:00Z" w16du:dateUtc="2025-04-25T16:48:00Z">
              <w:rPr/>
            </w:rPrChange>
          </w:rPr>
          <w:t>Power Station’s</w:t>
        </w:r>
        <w:r w:rsidRPr="00FB1968">
          <w:rPr>
            <w:highlight w:val="lightGray"/>
            <w:rPrChange w:id="951" w:author="Martin Cahill (NESO)" w:date="2025-04-25T17:48:00Z" w16du:dateUtc="2025-04-25T16:48:00Z">
              <w:rPr/>
            </w:rPrChange>
          </w:rPr>
          <w:t xml:space="preserve"> </w:t>
        </w:r>
      </w:ins>
      <w:proofErr w:type="gramStart"/>
      <w:ins w:id="952" w:author="Martin Cahill (NESO)" w:date="2025-04-25T17:30:00Z" w16du:dateUtc="2025-04-25T16:30:00Z">
        <w:r w:rsidRPr="00FB1968">
          <w:rPr>
            <w:highlight w:val="lightGray"/>
            <w:rPrChange w:id="953" w:author="Martin Cahill (NESO)" w:date="2025-04-25T17:48:00Z" w16du:dateUtc="2025-04-25T16:48:00Z">
              <w:rPr/>
            </w:rPrChange>
          </w:rPr>
          <w:t>Year Round</w:t>
        </w:r>
        <w:proofErr w:type="gramEnd"/>
        <w:r w:rsidRPr="00FB1968">
          <w:rPr>
            <w:highlight w:val="lightGray"/>
            <w:rPrChange w:id="954" w:author="Martin Cahill (NESO)" w:date="2025-04-25T17:48:00Z" w16du:dateUtc="2025-04-25T16:48:00Z">
              <w:rPr/>
            </w:rPrChange>
          </w:rPr>
          <w:t xml:space="preserve"> Not Shared TEC</w:t>
        </w:r>
      </w:ins>
      <w:ins w:id="955" w:author="Martin Cahill (NESO)" w:date="2025-04-25T17:29:00Z" w16du:dateUtc="2025-04-25T16:29:00Z">
        <w:r w:rsidRPr="00FB1968">
          <w:rPr>
            <w:highlight w:val="lightGray"/>
            <w:rPrChange w:id="956" w:author="Martin Cahill (NESO)" w:date="2025-04-25T17:48:00Z" w16du:dateUtc="2025-04-25T16:48:00Z">
              <w:rPr/>
            </w:rPrChange>
          </w:rPr>
          <w:t xml:space="preserve"> for </w:t>
        </w:r>
        <w:r w:rsidRPr="00FB1968">
          <w:rPr>
            <w:b/>
            <w:bCs/>
            <w:highlight w:val="lightGray"/>
            <w:rPrChange w:id="957" w:author="Martin Cahill (NESO)" w:date="2025-04-25T17:48:00Z" w16du:dateUtc="2025-04-25T16:48:00Z">
              <w:rPr/>
            </w:rPrChange>
          </w:rPr>
          <w:t>BM Unit</w:t>
        </w:r>
      </w:ins>
    </w:p>
    <w:p w14:paraId="788CF38E" w14:textId="1F9736BF" w:rsidR="005A5D74" w:rsidRPr="00FB1968" w:rsidRDefault="005A5D74" w:rsidP="00B7177B">
      <w:pPr>
        <w:pStyle w:val="1"/>
        <w:ind w:left="1627"/>
        <w:jc w:val="both"/>
        <w:rPr>
          <w:ins w:id="958" w:author="Martin Cahill (NESO)" w:date="2025-04-25T17:31:00Z" w16du:dateUtc="2025-04-25T16:31:00Z"/>
          <w:highlight w:val="lightGray"/>
          <w:rPrChange w:id="959" w:author="Martin Cahill (NESO)" w:date="2025-04-25T17:48:00Z" w16du:dateUtc="2025-04-25T16:48:00Z">
            <w:rPr>
              <w:ins w:id="960" w:author="Martin Cahill (NESO)" w:date="2025-04-25T17:31:00Z" w16du:dateUtc="2025-04-25T16:31:00Z"/>
            </w:rPr>
          </w:rPrChange>
        </w:rPr>
      </w:pPr>
      <w:ins w:id="961" w:author="Martin Cahill (NESO)" w:date="2025-04-25T17:29:00Z" w16du:dateUtc="2025-04-25T16:29:00Z">
        <w:r w:rsidRPr="00FB1968">
          <w:rPr>
            <w:highlight w:val="lightGray"/>
          </w:rPr>
          <w:t>CAP</w:t>
        </w:r>
        <w:r w:rsidRPr="00FB1968">
          <w:rPr>
            <w:highlight w:val="lightGray"/>
            <w:vertAlign w:val="subscript"/>
          </w:rPr>
          <w:t>BMU</w:t>
        </w:r>
        <w:r w:rsidRPr="00FB1968">
          <w:rPr>
            <w:highlight w:val="lightGray"/>
            <w:rPrChange w:id="962" w:author="Martin Cahill (NESO)" w:date="2025-04-25T17:48:00Z" w16du:dateUtc="2025-04-25T16:48:00Z">
              <w:rPr/>
            </w:rPrChange>
          </w:rPr>
          <w:t xml:space="preserve"> = </w:t>
        </w:r>
        <w:r w:rsidRPr="00FB1968">
          <w:rPr>
            <w:b/>
            <w:bCs/>
            <w:highlight w:val="lightGray"/>
          </w:rPr>
          <w:t>Installed Capacity</w:t>
        </w:r>
        <w:r w:rsidRPr="00FB1968">
          <w:rPr>
            <w:b/>
            <w:bCs/>
            <w:highlight w:val="lightGray"/>
            <w:rPrChange w:id="963" w:author="Martin Cahill (NESO)" w:date="2025-04-25T17:48:00Z" w16du:dateUtc="2025-04-25T16:48:00Z">
              <w:rPr>
                <w:b/>
                <w:bCs/>
              </w:rPr>
            </w:rPrChange>
          </w:rPr>
          <w:t xml:space="preserve"> </w:t>
        </w:r>
        <w:r w:rsidRPr="00FB1968">
          <w:rPr>
            <w:highlight w:val="lightGray"/>
            <w:rPrChange w:id="964" w:author="Martin Cahill (NESO)" w:date="2025-04-25T17:48:00Z" w16du:dateUtc="2025-04-25T16:48:00Z">
              <w:rPr/>
            </w:rPrChange>
          </w:rPr>
          <w:t xml:space="preserve">for </w:t>
        </w:r>
        <w:r w:rsidRPr="00FB1968">
          <w:rPr>
            <w:b/>
            <w:bCs/>
            <w:highlight w:val="lightGray"/>
          </w:rPr>
          <w:t>BM Unit</w:t>
        </w:r>
        <w:r w:rsidRPr="00FB1968">
          <w:rPr>
            <w:highlight w:val="lightGray"/>
            <w:rPrChange w:id="965" w:author="Martin Cahill (NESO)" w:date="2025-04-25T17:48:00Z" w16du:dateUtc="2025-04-25T16:48:00Z">
              <w:rPr/>
            </w:rPrChange>
          </w:rPr>
          <w:t xml:space="preserve"> to which peak security tariff applies (or the maximum BM Unit metered values where there is a negative tariff, </w:t>
        </w:r>
        <w:r w:rsidRPr="00FB1968">
          <w:rPr>
            <w:highlight w:val="lightGray"/>
          </w:rPr>
          <w:t>as per the negative methodology below</w:t>
        </w:r>
      </w:ins>
    </w:p>
    <w:p w14:paraId="03014E23" w14:textId="1163E26B" w:rsidR="005A5D74" w:rsidRDefault="005A5D74" w:rsidP="00B7177B">
      <w:pPr>
        <w:pStyle w:val="1"/>
        <w:ind w:left="1627"/>
        <w:jc w:val="both"/>
        <w:rPr>
          <w:ins w:id="966" w:author="Martin Cahill (NESO)" w:date="2025-04-25T17:52:00Z" w16du:dateUtc="2025-04-25T16:52:00Z"/>
          <w:highlight w:val="lightGray"/>
        </w:rPr>
      </w:pPr>
      <w:ins w:id="967" w:author="Martin Cahill (NESO)" w:date="2025-04-25T17:31:00Z" w16du:dateUtc="2025-04-25T16:31:00Z">
        <w:r w:rsidRPr="00FB1968">
          <w:rPr>
            <w:highlight w:val="lightGray"/>
            <w:rPrChange w:id="968" w:author="Martin Cahill (NESO)" w:date="2025-04-25T17:48:00Z" w16du:dateUtc="2025-04-25T16:48:00Z">
              <w:rPr/>
            </w:rPrChange>
          </w:rPr>
          <w:t>EALF=The effective ALF as described in</w:t>
        </w:r>
      </w:ins>
      <w:ins w:id="969" w:author="Martin Cahill (NESO)" w:date="2025-04-25T17:32:00Z" w16du:dateUtc="2025-04-25T16:32:00Z">
        <w:r w:rsidR="00A12FCF" w:rsidRPr="00FB1968">
          <w:rPr>
            <w:highlight w:val="lightGray"/>
            <w:rPrChange w:id="970" w:author="Martin Cahill (NESO)" w:date="2025-04-25T17:48:00Z" w16du:dateUtc="2025-04-25T16:48:00Z">
              <w:rPr/>
            </w:rPrChange>
          </w:rPr>
          <w:t xml:space="preserve"> 14.15.103 and is equal to 1 for Intermittent and Conventional Carbon tec</w:t>
        </w:r>
      </w:ins>
      <w:ins w:id="971" w:author="Martin Cahill (NESO)" w:date="2025-04-25T17:33:00Z" w16du:dateUtc="2025-04-25T16:33:00Z">
        <w:r w:rsidR="00A12FCF" w:rsidRPr="00FB1968">
          <w:rPr>
            <w:highlight w:val="lightGray"/>
            <w:rPrChange w:id="972" w:author="Martin Cahill (NESO)" w:date="2025-04-25T17:48:00Z" w16du:dateUtc="2025-04-25T16:48:00Z">
              <w:rPr/>
            </w:rPrChange>
          </w:rPr>
          <w:t>hnologies</w:t>
        </w:r>
      </w:ins>
    </w:p>
    <w:p w14:paraId="194E936C" w14:textId="5483DB67" w:rsidR="00773297" w:rsidRPr="00FB1968" w:rsidRDefault="00773297" w:rsidP="00B7177B">
      <w:pPr>
        <w:pStyle w:val="1"/>
        <w:ind w:left="1627"/>
        <w:jc w:val="both"/>
        <w:rPr>
          <w:ins w:id="973" w:author="Martin Cahill (NESO)" w:date="2025-04-25T17:33:00Z" w16du:dateUtc="2025-04-25T16:33:00Z"/>
          <w:highlight w:val="lightGray"/>
          <w:rPrChange w:id="974" w:author="Martin Cahill (NESO)" w:date="2025-04-25T17:48:00Z" w16du:dateUtc="2025-04-25T16:48:00Z">
            <w:rPr>
              <w:ins w:id="975" w:author="Martin Cahill (NESO)" w:date="2025-04-25T17:33:00Z" w16du:dateUtc="2025-04-25T16:33:00Z"/>
            </w:rPr>
          </w:rPrChange>
        </w:rPr>
      </w:pPr>
      <w:ins w:id="976" w:author="Martin Cahill (NESO)" w:date="2025-04-25T17:52:00Z" w16du:dateUtc="2025-04-25T16:52:00Z">
        <w:r>
          <w:rPr>
            <w:highlight w:val="lightGray"/>
          </w:rPr>
          <w:t xml:space="preserve">n= number of </w:t>
        </w:r>
        <w:r w:rsidRPr="00773297">
          <w:rPr>
            <w:b/>
            <w:bCs/>
            <w:highlight w:val="lightGray"/>
            <w:rPrChange w:id="977" w:author="Martin Cahill (NESO)" w:date="2025-04-25T17:52:00Z" w16du:dateUtc="2025-04-25T16:52:00Z">
              <w:rPr>
                <w:highlight w:val="lightGray"/>
              </w:rPr>
            </w:rPrChange>
          </w:rPr>
          <w:t>BM Units</w:t>
        </w:r>
        <w:r>
          <w:rPr>
            <w:highlight w:val="lightGray"/>
          </w:rPr>
          <w:t xml:space="preserve"> at </w:t>
        </w:r>
        <w:r w:rsidRPr="00773297">
          <w:rPr>
            <w:b/>
            <w:bCs/>
            <w:highlight w:val="lightGray"/>
            <w:rPrChange w:id="978" w:author="Martin Cahill (NESO)" w:date="2025-04-25T17:52:00Z" w16du:dateUtc="2025-04-25T16:52:00Z">
              <w:rPr>
                <w:highlight w:val="lightGray"/>
              </w:rPr>
            </w:rPrChange>
          </w:rPr>
          <w:t>Power Station</w:t>
        </w:r>
      </w:ins>
    </w:p>
    <w:p w14:paraId="4B52B970" w14:textId="0043B7C2" w:rsidR="00A12FCF" w:rsidRDefault="00A12FCF" w:rsidP="00B7177B">
      <w:pPr>
        <w:pStyle w:val="1"/>
        <w:ind w:left="1627"/>
        <w:jc w:val="both"/>
        <w:rPr>
          <w:ins w:id="979" w:author="Martin Cahill (NESO)" w:date="2025-04-25T17:24:00Z" w16du:dateUtc="2025-04-25T16:24:00Z"/>
        </w:rPr>
      </w:pPr>
      <w:ins w:id="980" w:author="Martin Cahill (NESO)" w:date="2025-04-25T17:33:00Z" w16du:dateUtc="2025-04-25T16:33:00Z">
        <w:r w:rsidRPr="00FB1968">
          <w:rPr>
            <w:highlight w:val="lightGray"/>
            <w:rPrChange w:id="981" w:author="Martin Cahill (NESO)" w:date="2025-04-25T17:48:00Z" w16du:dateUtc="2025-04-25T16:48:00Z">
              <w:rPr/>
            </w:rPrChange>
          </w:rPr>
          <w:t>The multiplier is used to scale MTECN to the final value if total MTECN exceeds</w:t>
        </w:r>
      </w:ins>
      <w:ins w:id="982" w:author="Martin Cahill (NESO)" w:date="2025-04-25T17:37:00Z" w16du:dateUtc="2025-04-25T16:37:00Z">
        <w:r w:rsidR="0071513F" w:rsidRPr="00FB1968">
          <w:rPr>
            <w:highlight w:val="lightGray"/>
            <w:rPrChange w:id="983" w:author="Martin Cahill (NESO)" w:date="2025-04-25T17:48:00Z" w16du:dateUtc="2025-04-25T16:48:00Z">
              <w:rPr/>
            </w:rPrChange>
          </w:rPr>
          <w:t xml:space="preserve"> TEC</w:t>
        </w:r>
      </w:ins>
    </w:p>
    <w:p w14:paraId="333380EC" w14:textId="4A078E80" w:rsidR="006E52C1" w:rsidRDefault="006E52C1" w:rsidP="00B7177B">
      <w:pPr>
        <w:pStyle w:val="1"/>
        <w:ind w:left="1627"/>
        <w:jc w:val="both"/>
        <w:rPr>
          <w:ins w:id="984" w:author="Martin Cahill (NESO)" w:date="2025-04-25T16:55:00Z" w16du:dateUtc="2025-04-25T15:55:00Z"/>
        </w:rPr>
      </w:pPr>
    </w:p>
    <w:p w14:paraId="259EC787" w14:textId="77777777" w:rsidR="006E52C1" w:rsidRDefault="006E52C1" w:rsidP="00B7177B">
      <w:pPr>
        <w:pStyle w:val="1"/>
        <w:ind w:left="1627"/>
        <w:jc w:val="both"/>
        <w:rPr>
          <w:ins w:id="985" w:author="Martin Cahill (NESO)" w:date="2025-04-25T17:22:00Z" w16du:dateUtc="2025-04-25T16:22:00Z"/>
        </w:rPr>
      </w:pPr>
    </w:p>
    <w:p w14:paraId="0178717D" w14:textId="5970270D" w:rsidR="00B7177B" w:rsidRPr="0071513F" w:rsidDel="0071513F" w:rsidRDefault="00B7177B" w:rsidP="00B7177B">
      <w:pPr>
        <w:pStyle w:val="1"/>
        <w:ind w:left="1627"/>
        <w:jc w:val="both"/>
        <w:rPr>
          <w:del w:id="986" w:author="Martin Cahill (NESO)" w:date="2025-04-25T17:38:00Z" w16du:dateUtc="2025-04-25T16:38:00Z"/>
          <w:highlight w:val="lightGray"/>
          <w:rPrChange w:id="987" w:author="Martin Cahill (NESO)" w:date="2025-04-25T17:38:00Z" w16du:dateUtc="2025-04-25T16:38:00Z">
            <w:rPr>
              <w:del w:id="988" w:author="Martin Cahill (NESO)" w:date="2025-04-25T17:38:00Z" w16du:dateUtc="2025-04-25T16:38:00Z"/>
            </w:rPr>
          </w:rPrChange>
        </w:rPr>
      </w:pPr>
      <w:del w:id="989" w:author="Martin Cahill (NESO)" w:date="2025-04-25T17:38:00Z" w16du:dateUtc="2025-04-25T16:38:00Z">
        <w:r w:rsidRPr="0071513F" w:rsidDel="0071513F">
          <w:rPr>
            <w:highlight w:val="lightGray"/>
            <w:rPrChange w:id="990" w:author="Martin Cahill (NESO)" w:date="2025-04-25T17:38:00Z" w16du:dateUtc="2025-04-25T16:38:00Z">
              <w:rPr/>
            </w:rPrChange>
          </w:rPr>
          <w:delText>It uses the EALF (as per 14.15.104) multiplied by the technology maximum capacity, and then scaled so that total effective capacity does not exceed the Power Station TEC.</w:delText>
        </w:r>
      </w:del>
    </w:p>
    <w:p w14:paraId="04A67F43" w14:textId="3E97105D" w:rsidR="00B7177B" w:rsidRPr="0071513F" w:rsidDel="0071513F" w:rsidRDefault="00B7177B" w:rsidP="00B7177B">
      <w:pPr>
        <w:pStyle w:val="1"/>
        <w:ind w:left="1627"/>
        <w:jc w:val="both"/>
        <w:rPr>
          <w:del w:id="991" w:author="Martin Cahill (NESO)" w:date="2025-04-25T17:38:00Z" w16du:dateUtc="2025-04-25T16:38:00Z"/>
          <w:highlight w:val="lightGray"/>
          <w:rPrChange w:id="992" w:author="Martin Cahill (NESO)" w:date="2025-04-25T17:38:00Z" w16du:dateUtc="2025-04-25T16:38:00Z">
            <w:rPr>
              <w:del w:id="993" w:author="Martin Cahill (NESO)" w:date="2025-04-25T17:38:00Z" w16du:dateUtc="2025-04-25T16:38:00Z"/>
            </w:rPr>
          </w:rPrChange>
        </w:rPr>
      </w:pPr>
    </w:p>
    <w:p w14:paraId="026CDF53" w14:textId="122CEDAD" w:rsidR="00B7177B" w:rsidRPr="0071513F" w:rsidDel="0071513F" w:rsidRDefault="00B7177B" w:rsidP="00B7177B">
      <w:pPr>
        <w:pStyle w:val="1"/>
        <w:jc w:val="both"/>
        <w:rPr>
          <w:del w:id="994" w:author="Martin Cahill (NESO)" w:date="2025-04-25T17:38:00Z" w16du:dateUtc="2025-04-25T16:38:00Z"/>
          <w:highlight w:val="lightGray"/>
          <w:rPrChange w:id="995" w:author="Martin Cahill (NESO)" w:date="2025-04-25T17:38:00Z" w16du:dateUtc="2025-04-25T16:38:00Z">
            <w:rPr>
              <w:del w:id="996" w:author="Martin Cahill (NESO)" w:date="2025-04-25T17:38:00Z" w16du:dateUtc="2025-04-25T16:38:00Z"/>
            </w:rPr>
          </w:rPrChange>
        </w:rPr>
      </w:pPr>
      <m:oMathPara>
        <m:oMathParaPr>
          <m:jc m:val="center"/>
        </m:oMathParaPr>
        <m:oMath>
          <m:r>
            <w:del w:id="997" w:author="Martin Cahill (NESO)" w:date="2025-04-25T17:38:00Z" w16du:dateUtc="2025-04-25T16:38:00Z">
              <w:rPr>
                <w:rFonts w:ascii="Cambria Math" w:hAnsi="Cambria Math"/>
                <w:highlight w:val="lightGray"/>
                <w:rPrChange w:id="998" w:author="Martin Cahill (NESO)" w:date="2025-04-25T17:38:00Z" w16du:dateUtc="2025-04-25T16:38:00Z">
                  <w:rPr>
                    <w:rFonts w:ascii="Cambria Math" w:hAnsi="Cambria Math"/>
                  </w:rPr>
                </w:rPrChange>
              </w:rPr>
              <m:t>MTPSEC</m:t>
            </w:del>
          </m:r>
          <m:sSub>
            <m:sSubPr>
              <m:ctrlPr>
                <w:del w:id="999" w:author="Martin Cahill (NESO)" w:date="2025-04-25T17:38:00Z" w16du:dateUtc="2025-04-25T16:38:00Z">
                  <w:rPr>
                    <w:rFonts w:ascii="Cambria Math" w:hAnsi="Cambria Math"/>
                    <w:i/>
                    <w:highlight w:val="lightGray"/>
                  </w:rPr>
                </w:del>
              </m:ctrlPr>
            </m:sSubPr>
            <m:e>
              <m:r>
                <w:del w:id="1000" w:author="Martin Cahill (NESO)" w:date="2025-04-25T17:38:00Z" w16du:dateUtc="2025-04-25T16:38:00Z">
                  <w:rPr>
                    <w:rFonts w:ascii="Cambria Math" w:hAnsi="Cambria Math"/>
                    <w:highlight w:val="lightGray"/>
                    <w:rPrChange w:id="1001" w:author="Martin Cahill (NESO)" w:date="2025-04-25T17:38:00Z" w16du:dateUtc="2025-04-25T16:38:00Z">
                      <w:rPr>
                        <w:rFonts w:ascii="Cambria Math" w:hAnsi="Cambria Math"/>
                      </w:rPr>
                    </w:rPrChange>
                  </w:rPr>
                  <m:t>S</m:t>
                </w:del>
              </m:r>
            </m:e>
            <m:sub>
              <m:r>
                <w:del w:id="1002" w:author="Martin Cahill (NESO)" w:date="2025-04-25T17:38:00Z" w16du:dateUtc="2025-04-25T16:38:00Z">
                  <w:rPr>
                    <w:rFonts w:ascii="Cambria Math" w:hAnsi="Cambria Math"/>
                    <w:highlight w:val="lightGray"/>
                    <w:rPrChange w:id="1003" w:author="Martin Cahill (NESO)" w:date="2025-04-25T17:38:00Z" w16du:dateUtc="2025-04-25T16:38:00Z">
                      <w:rPr>
                        <w:rFonts w:ascii="Cambria Math" w:hAnsi="Cambria Math"/>
                      </w:rPr>
                    </w:rPrChange>
                  </w:rPr>
                  <m:t>is</m:t>
                </w:del>
              </m:r>
            </m:sub>
          </m:sSub>
          <m:r>
            <w:del w:id="1004" w:author="Martin Cahill (NESO)" w:date="2025-04-25T17:38:00Z" w16du:dateUtc="2025-04-25T16:38:00Z">
              <w:rPr>
                <w:rFonts w:ascii="Cambria Math" w:hAnsi="Cambria Math"/>
                <w:highlight w:val="lightGray"/>
                <w:rPrChange w:id="1005" w:author="Martin Cahill (NESO)" w:date="2025-04-25T17:38:00Z" w16du:dateUtc="2025-04-25T16:38:00Z">
                  <w:rPr>
                    <w:rFonts w:ascii="Cambria Math" w:hAnsi="Cambria Math"/>
                  </w:rPr>
                </w:rPrChange>
              </w:rPr>
              <m:t>=m</m:t>
            </w:del>
          </m:r>
          <w:bookmarkStart w:id="1006" w:name="_Hlk144451215"/>
          <m:r>
            <w:del w:id="1007" w:author="Martin Cahill (NESO)" w:date="2025-04-25T17:38:00Z" w16du:dateUtc="2025-04-25T16:38:00Z">
              <w:rPr>
                <w:rFonts w:ascii="Cambria Math" w:hAnsi="Cambria Math"/>
                <w:highlight w:val="lightGray"/>
                <w:rPrChange w:id="1008" w:author="Martin Cahill (NESO)" w:date="2025-04-25T17:38:00Z" w16du:dateUtc="2025-04-25T16:38:00Z">
                  <w:rPr>
                    <w:rFonts w:ascii="Cambria Math" w:hAnsi="Cambria Math"/>
                  </w:rPr>
                </w:rPrChange>
              </w:rPr>
              <m:t>in</m:t>
            </w:del>
          </m:r>
          <m:d>
            <m:dPr>
              <m:ctrlPr>
                <w:del w:id="1009" w:author="Martin Cahill (NESO)" w:date="2025-04-25T17:38:00Z" w16du:dateUtc="2025-04-25T16:38:00Z">
                  <w:rPr>
                    <w:rFonts w:ascii="Cambria Math" w:hAnsi="Cambria Math"/>
                    <w:i/>
                    <w:highlight w:val="lightGray"/>
                  </w:rPr>
                </w:del>
              </m:ctrlPr>
            </m:dPr>
            <m:e>
              <m:f>
                <m:fPr>
                  <m:ctrlPr>
                    <w:del w:id="1010" w:author="Martin Cahill (NESO)" w:date="2025-04-25T17:38:00Z" w16du:dateUtc="2025-04-25T16:38:00Z">
                      <w:rPr>
                        <w:rFonts w:ascii="Cambria Math" w:hAnsi="Cambria Math"/>
                        <w:i/>
                        <w:highlight w:val="lightGray"/>
                      </w:rPr>
                    </w:del>
                  </m:ctrlPr>
                </m:fPr>
                <m:num>
                  <m:r>
                    <w:del w:id="1011" w:author="Martin Cahill (NESO)" w:date="2025-04-25T17:38:00Z" w16du:dateUtc="2025-04-25T16:38:00Z">
                      <w:rPr>
                        <w:rFonts w:ascii="Cambria Math" w:hAnsi="Cambria Math"/>
                        <w:highlight w:val="lightGray"/>
                        <w:rPrChange w:id="1012" w:author="Martin Cahill (NESO)" w:date="2025-04-25T17:38:00Z" w16du:dateUtc="2025-04-25T16:38:00Z">
                          <w:rPr>
                            <w:rFonts w:ascii="Cambria Math" w:hAnsi="Cambria Math"/>
                          </w:rPr>
                        </w:rPrChange>
                      </w:rPr>
                      <m:t>EAL</m:t>
                    </w:del>
                  </m:r>
                  <m:sSub>
                    <m:sSubPr>
                      <m:ctrlPr>
                        <w:del w:id="1013" w:author="Martin Cahill (NESO)" w:date="2025-04-25T17:38:00Z" w16du:dateUtc="2025-04-25T16:38:00Z">
                          <w:rPr>
                            <w:rFonts w:ascii="Cambria Math" w:hAnsi="Cambria Math"/>
                            <w:i/>
                            <w:highlight w:val="lightGray"/>
                          </w:rPr>
                        </w:del>
                      </m:ctrlPr>
                    </m:sSubPr>
                    <m:e>
                      <m:r>
                        <w:del w:id="1014" w:author="Martin Cahill (NESO)" w:date="2025-04-25T17:38:00Z" w16du:dateUtc="2025-04-25T16:38:00Z">
                          <w:rPr>
                            <w:rFonts w:ascii="Cambria Math" w:hAnsi="Cambria Math"/>
                            <w:highlight w:val="lightGray"/>
                            <w:rPrChange w:id="1015" w:author="Martin Cahill (NESO)" w:date="2025-04-25T17:38:00Z" w16du:dateUtc="2025-04-25T16:38:00Z">
                              <w:rPr>
                                <w:rFonts w:ascii="Cambria Math" w:hAnsi="Cambria Math"/>
                              </w:rPr>
                            </w:rPrChange>
                          </w:rPr>
                          <m:t>F</m:t>
                        </w:del>
                      </m:r>
                    </m:e>
                    <m:sub>
                      <m:r>
                        <w:del w:id="1016" w:author="Martin Cahill (NESO)" w:date="2025-04-25T17:38:00Z" w16du:dateUtc="2025-04-25T16:38:00Z">
                          <w:rPr>
                            <w:rFonts w:ascii="Cambria Math" w:hAnsi="Cambria Math"/>
                            <w:highlight w:val="lightGray"/>
                            <w:rPrChange w:id="1017" w:author="Martin Cahill (NESO)" w:date="2025-04-25T17:38:00Z" w16du:dateUtc="2025-04-25T16:38:00Z">
                              <w:rPr>
                                <w:rFonts w:ascii="Cambria Math" w:hAnsi="Cambria Math"/>
                              </w:rPr>
                            </w:rPrChange>
                          </w:rPr>
                          <m:t>i</m:t>
                        </w:del>
                      </m:r>
                    </m:sub>
                  </m:sSub>
                  <m:r>
                    <w:del w:id="1018" w:author="Martin Cahill (NESO)" w:date="2025-04-25T17:38:00Z" w16du:dateUtc="2025-04-25T16:38:00Z">
                      <w:rPr>
                        <w:rFonts w:ascii="Cambria Math" w:hAnsi="Cambria Math"/>
                        <w:highlight w:val="lightGray"/>
                        <w:rPrChange w:id="1019" w:author="Martin Cahill (NESO)" w:date="2025-04-25T17:38:00Z" w16du:dateUtc="2025-04-25T16:38:00Z">
                          <w:rPr>
                            <w:rFonts w:ascii="Cambria Math" w:hAnsi="Cambria Math"/>
                          </w:rPr>
                        </w:rPrChange>
                      </w:rPr>
                      <m:t>×</m:t>
                    </w:del>
                  </m:r>
                  <m:sSub>
                    <m:sSubPr>
                      <m:ctrlPr>
                        <w:del w:id="1020" w:author="Martin Cahill (NESO)" w:date="2025-04-25T17:38:00Z" w16du:dateUtc="2025-04-25T16:38:00Z">
                          <w:rPr>
                            <w:rFonts w:ascii="Cambria Math" w:hAnsi="Cambria Math"/>
                            <w:i/>
                            <w:highlight w:val="lightGray"/>
                          </w:rPr>
                        </w:del>
                      </m:ctrlPr>
                    </m:sSubPr>
                    <m:e>
                      <m:r>
                        <w:del w:id="1021" w:author="Martin Cahill (NESO)" w:date="2025-04-25T17:38:00Z" w16du:dateUtc="2025-04-25T16:38:00Z">
                          <w:rPr>
                            <w:rFonts w:ascii="Cambria Math" w:hAnsi="Cambria Math"/>
                            <w:highlight w:val="lightGray"/>
                            <w:rPrChange w:id="1022" w:author="Martin Cahill (NESO)" w:date="2025-04-25T17:38:00Z" w16du:dateUtc="2025-04-25T16:38:00Z">
                              <w:rPr>
                                <w:rFonts w:ascii="Cambria Math" w:hAnsi="Cambria Math"/>
                              </w:rPr>
                            </w:rPrChange>
                          </w:rPr>
                          <m:t>CAP</m:t>
                        </w:del>
                      </m:r>
                    </m:e>
                    <m:sub>
                      <m:r>
                        <w:del w:id="1023" w:author="Martin Cahill (NESO)" w:date="2025-04-25T17:38:00Z" w16du:dateUtc="2025-04-25T16:38:00Z">
                          <w:rPr>
                            <w:rFonts w:ascii="Cambria Math" w:hAnsi="Cambria Math"/>
                            <w:highlight w:val="lightGray"/>
                            <w:rPrChange w:id="1024" w:author="Martin Cahill (NESO)" w:date="2025-04-25T17:38:00Z" w16du:dateUtc="2025-04-25T16:38:00Z">
                              <w:rPr>
                                <w:rFonts w:ascii="Cambria Math" w:hAnsi="Cambria Math"/>
                              </w:rPr>
                            </w:rPrChange>
                          </w:rPr>
                          <m:t>i</m:t>
                        </w:del>
                      </m:r>
                    </m:sub>
                  </m:sSub>
                </m:num>
                <m:den>
                  <m:nary>
                    <m:naryPr>
                      <m:chr m:val="∑"/>
                      <m:limLoc m:val="undOvr"/>
                      <m:ctrlPr>
                        <w:del w:id="1025" w:author="Martin Cahill (NESO)" w:date="2025-04-25T17:38:00Z" w16du:dateUtc="2025-04-25T16:38:00Z">
                          <w:rPr>
                            <w:rFonts w:ascii="Cambria Math" w:hAnsi="Cambria Math"/>
                            <w:i/>
                            <w:highlight w:val="lightGray"/>
                          </w:rPr>
                        </w:del>
                      </m:ctrlPr>
                    </m:naryPr>
                    <m:sub>
                      <m:r>
                        <w:del w:id="1026" w:author="Martin Cahill (NESO)" w:date="2025-04-25T17:38:00Z" w16du:dateUtc="2025-04-25T16:38:00Z">
                          <w:rPr>
                            <w:rFonts w:ascii="Cambria Math" w:hAnsi="Cambria Math"/>
                            <w:highlight w:val="lightGray"/>
                            <w:rPrChange w:id="1027" w:author="Martin Cahill (NESO)" w:date="2025-04-25T17:38:00Z" w16du:dateUtc="2025-04-25T16:38:00Z">
                              <w:rPr>
                                <w:rFonts w:ascii="Cambria Math" w:hAnsi="Cambria Math"/>
                              </w:rPr>
                            </w:rPrChange>
                          </w:rPr>
                          <m:t>i=1</m:t>
                        </w:del>
                      </m:r>
                    </m:sub>
                    <m:sup>
                      <m:r>
                        <w:del w:id="1028" w:author="Martin Cahill (NESO)" w:date="2025-04-25T17:38:00Z" w16du:dateUtc="2025-04-25T16:38:00Z">
                          <w:rPr>
                            <w:rFonts w:ascii="Cambria Math" w:hAnsi="Cambria Math"/>
                            <w:highlight w:val="lightGray"/>
                            <w:rPrChange w:id="1029" w:author="Martin Cahill (NESO)" w:date="2025-04-25T17:38:00Z" w16du:dateUtc="2025-04-25T16:38:00Z">
                              <w:rPr>
                                <w:rFonts w:ascii="Cambria Math" w:hAnsi="Cambria Math"/>
                              </w:rPr>
                            </w:rPrChange>
                          </w:rPr>
                          <m:t>m</m:t>
                        </w:del>
                      </m:r>
                    </m:sup>
                    <m:e>
                      <m:sSub>
                        <m:sSubPr>
                          <m:ctrlPr>
                            <w:del w:id="1030" w:author="Martin Cahill (NESO)" w:date="2025-04-25T17:38:00Z" w16du:dateUtc="2025-04-25T16:38:00Z">
                              <w:rPr>
                                <w:rFonts w:ascii="Cambria Math" w:hAnsi="Cambria Math"/>
                                <w:i/>
                                <w:highlight w:val="lightGray"/>
                              </w:rPr>
                            </w:del>
                          </m:ctrlPr>
                        </m:sSubPr>
                        <m:e>
                          <m:r>
                            <w:del w:id="1031" w:author="Martin Cahill (NESO)" w:date="2025-04-25T17:38:00Z" w16du:dateUtc="2025-04-25T16:38:00Z">
                              <w:rPr>
                                <w:rFonts w:ascii="Cambria Math" w:hAnsi="Cambria Math"/>
                                <w:highlight w:val="lightGray"/>
                                <w:rPrChange w:id="1032" w:author="Martin Cahill (NESO)" w:date="2025-04-25T17:38:00Z" w16du:dateUtc="2025-04-25T16:38:00Z">
                                  <w:rPr>
                                    <w:rFonts w:ascii="Cambria Math" w:hAnsi="Cambria Math"/>
                                  </w:rPr>
                                </w:rPrChange>
                              </w:rPr>
                              <m:t>EAL</m:t>
                            </w:del>
                          </m:r>
                          <m:sSub>
                            <m:sSubPr>
                              <m:ctrlPr>
                                <w:del w:id="1033" w:author="Martin Cahill (NESO)" w:date="2025-04-25T17:38:00Z" w16du:dateUtc="2025-04-25T16:38:00Z">
                                  <w:rPr>
                                    <w:rFonts w:ascii="Cambria Math" w:hAnsi="Cambria Math"/>
                                    <w:i/>
                                    <w:highlight w:val="lightGray"/>
                                  </w:rPr>
                                </w:del>
                              </m:ctrlPr>
                            </m:sSubPr>
                            <m:e>
                              <m:r>
                                <w:del w:id="1034" w:author="Martin Cahill (NESO)" w:date="2025-04-25T17:38:00Z" w16du:dateUtc="2025-04-25T16:38:00Z">
                                  <w:rPr>
                                    <w:rFonts w:ascii="Cambria Math" w:hAnsi="Cambria Math"/>
                                    <w:highlight w:val="lightGray"/>
                                    <w:rPrChange w:id="1035" w:author="Martin Cahill (NESO)" w:date="2025-04-25T17:38:00Z" w16du:dateUtc="2025-04-25T16:38:00Z">
                                      <w:rPr>
                                        <w:rFonts w:ascii="Cambria Math" w:hAnsi="Cambria Math"/>
                                      </w:rPr>
                                    </w:rPrChange>
                                  </w:rPr>
                                  <m:t>F</m:t>
                                </w:del>
                              </m:r>
                            </m:e>
                            <m:sub>
                              <m:r>
                                <w:del w:id="1036" w:author="Martin Cahill (NESO)" w:date="2025-04-25T17:38:00Z" w16du:dateUtc="2025-04-25T16:38:00Z">
                                  <w:rPr>
                                    <w:rFonts w:ascii="Cambria Math" w:hAnsi="Cambria Math"/>
                                    <w:highlight w:val="lightGray"/>
                                    <w:rPrChange w:id="1037" w:author="Martin Cahill (NESO)" w:date="2025-04-25T17:38:00Z" w16du:dateUtc="2025-04-25T16:38:00Z">
                                      <w:rPr>
                                        <w:rFonts w:ascii="Cambria Math" w:hAnsi="Cambria Math"/>
                                      </w:rPr>
                                    </w:rPrChange>
                                  </w:rPr>
                                  <m:t>i</m:t>
                                </w:del>
                              </m:r>
                            </m:sub>
                          </m:sSub>
                          <m:r>
                            <w:del w:id="1038" w:author="Martin Cahill (NESO)" w:date="2025-04-25T17:38:00Z" w16du:dateUtc="2025-04-25T16:38:00Z">
                              <w:rPr>
                                <w:rFonts w:ascii="Cambria Math" w:hAnsi="Cambria Math"/>
                                <w:highlight w:val="lightGray"/>
                                <w:rPrChange w:id="1039" w:author="Martin Cahill (NESO)" w:date="2025-04-25T17:38:00Z" w16du:dateUtc="2025-04-25T16:38:00Z">
                                  <w:rPr>
                                    <w:rFonts w:ascii="Cambria Math" w:hAnsi="Cambria Math"/>
                                  </w:rPr>
                                </w:rPrChange>
                              </w:rPr>
                              <m:t>×CAP</m:t>
                            </w:del>
                          </m:r>
                        </m:e>
                        <m:sub>
                          <m:r>
                            <w:del w:id="1040" w:author="Martin Cahill (NESO)" w:date="2025-04-25T17:38:00Z" w16du:dateUtc="2025-04-25T16:38:00Z">
                              <w:rPr>
                                <w:rFonts w:ascii="Cambria Math" w:hAnsi="Cambria Math"/>
                                <w:highlight w:val="lightGray"/>
                                <w:rPrChange w:id="1041" w:author="Martin Cahill (NESO)" w:date="2025-04-25T17:38:00Z" w16du:dateUtc="2025-04-25T16:38:00Z">
                                  <w:rPr>
                                    <w:rFonts w:ascii="Cambria Math" w:hAnsi="Cambria Math"/>
                                  </w:rPr>
                                </w:rPrChange>
                              </w:rPr>
                              <m:t>i</m:t>
                            </w:del>
                          </m:r>
                        </m:sub>
                      </m:sSub>
                    </m:e>
                  </m:nary>
                </m:den>
              </m:f>
            </m:e>
          </m:d>
          <m:r>
            <w:del w:id="1042" w:author="Martin Cahill (NESO)" w:date="2025-04-25T17:38:00Z" w16du:dateUtc="2025-04-25T16:38:00Z">
              <w:rPr>
                <w:rFonts w:ascii="Cambria Math" w:hAnsi="Cambria Math"/>
                <w:highlight w:val="lightGray"/>
                <w:rPrChange w:id="1043" w:author="Martin Cahill (NESO)" w:date="2025-04-25T17:38:00Z" w16du:dateUtc="2025-04-25T16:38:00Z">
                  <w:rPr>
                    <w:rFonts w:ascii="Cambria Math" w:hAnsi="Cambria Math"/>
                  </w:rPr>
                </w:rPrChange>
              </w:rPr>
              <m:t>x</m:t>
            </w:del>
          </m:r>
          <m:sSub>
            <m:sSubPr>
              <m:ctrlPr>
                <w:del w:id="1044" w:author="Martin Cahill (NESO)" w:date="2025-04-25T17:38:00Z" w16du:dateUtc="2025-04-25T16:38:00Z">
                  <w:rPr>
                    <w:rFonts w:ascii="Cambria Math" w:hAnsi="Cambria Math"/>
                    <w:i/>
                    <w:highlight w:val="lightGray"/>
                  </w:rPr>
                </w:del>
              </m:ctrlPr>
            </m:sSubPr>
            <m:e>
              <m:r>
                <w:del w:id="1045" w:author="Martin Cahill (NESO)" w:date="2025-04-25T17:38:00Z" w16du:dateUtc="2025-04-25T16:38:00Z">
                  <w:rPr>
                    <w:rFonts w:ascii="Cambria Math" w:hAnsi="Cambria Math"/>
                    <w:highlight w:val="lightGray"/>
                    <w:rPrChange w:id="1046" w:author="Martin Cahill (NESO)" w:date="2025-04-25T17:38:00Z" w16du:dateUtc="2025-04-25T16:38:00Z">
                      <w:rPr>
                        <w:rFonts w:ascii="Cambria Math" w:hAnsi="Cambria Math"/>
                      </w:rPr>
                    </w:rPrChange>
                  </w:rPr>
                  <m:t>TEC</m:t>
                </w:del>
              </m:r>
            </m:e>
            <m:sub>
              <m:r>
                <w:del w:id="1047" w:author="Martin Cahill (NESO)" w:date="2025-04-25T17:38:00Z" w16du:dateUtc="2025-04-25T16:38:00Z">
                  <w:rPr>
                    <w:rFonts w:ascii="Cambria Math" w:hAnsi="Cambria Math"/>
                    <w:highlight w:val="lightGray"/>
                    <w:rPrChange w:id="1048" w:author="Martin Cahill (NESO)" w:date="2025-04-25T17:38:00Z" w16du:dateUtc="2025-04-25T16:38:00Z">
                      <w:rPr>
                        <w:rFonts w:ascii="Cambria Math" w:hAnsi="Cambria Math"/>
                      </w:rPr>
                    </w:rPrChange>
                  </w:rPr>
                  <m:t>s</m:t>
                </w:del>
              </m:r>
            </m:sub>
          </m:sSub>
          <m:r>
            <w:del w:id="1049" w:author="Martin Cahill (NESO)" w:date="2025-04-25T17:38:00Z" w16du:dateUtc="2025-04-25T16:38:00Z">
              <w:rPr>
                <w:rFonts w:ascii="Cambria Math" w:hAnsi="Cambria Math"/>
                <w:highlight w:val="lightGray"/>
                <w:rPrChange w:id="1050" w:author="Martin Cahill (NESO)" w:date="2025-04-25T17:38:00Z" w16du:dateUtc="2025-04-25T16:38:00Z">
                  <w:rPr>
                    <w:rFonts w:ascii="Cambria Math" w:hAnsi="Cambria Math"/>
                  </w:rPr>
                </w:rPrChange>
              </w:rPr>
              <m:t>,</m:t>
            </w:del>
          </m:r>
          <m:d>
            <m:dPr>
              <m:ctrlPr>
                <w:del w:id="1051" w:author="Martin Cahill (NESO)" w:date="2025-04-25T17:38:00Z" w16du:dateUtc="2025-04-25T16:38:00Z">
                  <w:rPr>
                    <w:rFonts w:ascii="Cambria Math" w:hAnsi="Cambria Math"/>
                    <w:i/>
                    <w:highlight w:val="lightGray"/>
                  </w:rPr>
                </w:del>
              </m:ctrlPr>
            </m:dPr>
            <m:e>
              <m:sSub>
                <m:sSubPr>
                  <m:ctrlPr>
                    <w:del w:id="1052" w:author="Martin Cahill (NESO)" w:date="2025-04-25T17:38:00Z" w16du:dateUtc="2025-04-25T16:38:00Z">
                      <w:rPr>
                        <w:rFonts w:ascii="Cambria Math" w:hAnsi="Cambria Math"/>
                        <w:i/>
                        <w:highlight w:val="lightGray"/>
                      </w:rPr>
                    </w:del>
                  </m:ctrlPr>
                </m:sSubPr>
                <m:e>
                  <m:r>
                    <w:del w:id="1053" w:author="Martin Cahill (NESO)" w:date="2025-04-25T17:38:00Z" w16du:dateUtc="2025-04-25T16:38:00Z">
                      <w:rPr>
                        <w:rFonts w:ascii="Cambria Math" w:hAnsi="Cambria Math"/>
                        <w:highlight w:val="lightGray"/>
                        <w:rPrChange w:id="1054" w:author="Martin Cahill (NESO)" w:date="2025-04-25T17:38:00Z" w16du:dateUtc="2025-04-25T16:38:00Z">
                          <w:rPr>
                            <w:rFonts w:ascii="Cambria Math" w:hAnsi="Cambria Math"/>
                          </w:rPr>
                        </w:rPrChange>
                      </w:rPr>
                      <m:t>EALF×CAP</m:t>
                    </w:del>
                  </m:r>
                </m:e>
                <m:sub>
                  <m:r>
                    <w:del w:id="1055" w:author="Martin Cahill (NESO)" w:date="2025-04-25T17:38:00Z" w16du:dateUtc="2025-04-25T16:38:00Z">
                      <w:rPr>
                        <w:rFonts w:ascii="Cambria Math" w:hAnsi="Cambria Math"/>
                        <w:highlight w:val="lightGray"/>
                        <w:rPrChange w:id="1056" w:author="Martin Cahill (NESO)" w:date="2025-04-25T17:38:00Z" w16du:dateUtc="2025-04-25T16:38:00Z">
                          <w:rPr>
                            <w:rFonts w:ascii="Cambria Math" w:hAnsi="Cambria Math"/>
                          </w:rPr>
                        </w:rPrChange>
                      </w:rPr>
                      <m:t>i</m:t>
                    </w:del>
                  </m:r>
                </m:sub>
              </m:sSub>
            </m:e>
          </m:d>
        </m:oMath>
      </m:oMathPara>
      <w:bookmarkEnd w:id="1006"/>
    </w:p>
    <w:p w14:paraId="25C011AF" w14:textId="60A6BC9E" w:rsidR="00B7177B" w:rsidRPr="0071513F" w:rsidDel="0071513F" w:rsidRDefault="00B7177B" w:rsidP="00B7177B">
      <w:pPr>
        <w:pStyle w:val="1"/>
        <w:ind w:left="1627"/>
        <w:jc w:val="both"/>
        <w:rPr>
          <w:del w:id="1057" w:author="Martin Cahill (NESO)" w:date="2025-04-25T17:38:00Z" w16du:dateUtc="2025-04-25T16:38:00Z"/>
          <w:highlight w:val="lightGray"/>
          <w:rPrChange w:id="1058" w:author="Martin Cahill (NESO)" w:date="2025-04-25T17:38:00Z" w16du:dateUtc="2025-04-25T16:38:00Z">
            <w:rPr>
              <w:del w:id="1059" w:author="Martin Cahill (NESO)" w:date="2025-04-25T17:38:00Z" w16du:dateUtc="2025-04-25T16:38:00Z"/>
            </w:rPr>
          </w:rPrChange>
        </w:rPr>
      </w:pPr>
    </w:p>
    <w:p w14:paraId="54732651" w14:textId="779EF121" w:rsidR="00B7177B" w:rsidRPr="0071513F" w:rsidDel="0071513F" w:rsidRDefault="00B7177B" w:rsidP="00B7177B">
      <w:pPr>
        <w:pStyle w:val="1"/>
        <w:ind w:left="1627"/>
        <w:jc w:val="both"/>
        <w:rPr>
          <w:del w:id="1060" w:author="Martin Cahill (NESO)" w:date="2025-04-25T17:38:00Z" w16du:dateUtc="2025-04-25T16:38:00Z"/>
          <w:highlight w:val="lightGray"/>
          <w:rPrChange w:id="1061" w:author="Martin Cahill (NESO)" w:date="2025-04-25T17:38:00Z" w16du:dateUtc="2025-04-25T16:38:00Z">
            <w:rPr>
              <w:del w:id="1062" w:author="Martin Cahill (NESO)" w:date="2025-04-25T17:38:00Z" w16du:dateUtc="2025-04-25T16:38:00Z"/>
            </w:rPr>
          </w:rPrChange>
        </w:rPr>
      </w:pPr>
    </w:p>
    <w:p w14:paraId="6091D23B" w14:textId="2EBE7B38" w:rsidR="00B7177B" w:rsidRPr="0071513F" w:rsidDel="0071513F" w:rsidRDefault="00B7177B" w:rsidP="00B7177B">
      <w:pPr>
        <w:pStyle w:val="1"/>
        <w:ind w:left="1627"/>
        <w:jc w:val="both"/>
        <w:rPr>
          <w:del w:id="1063" w:author="Martin Cahill (NESO)" w:date="2025-04-25T17:38:00Z" w16du:dateUtc="2025-04-25T16:38:00Z"/>
          <w:highlight w:val="lightGray"/>
          <w:rPrChange w:id="1064" w:author="Martin Cahill (NESO)" w:date="2025-04-25T17:38:00Z" w16du:dateUtc="2025-04-25T16:38:00Z">
            <w:rPr>
              <w:del w:id="1065" w:author="Martin Cahill (NESO)" w:date="2025-04-25T17:38:00Z" w16du:dateUtc="2025-04-25T16:38:00Z"/>
            </w:rPr>
          </w:rPrChange>
        </w:rPr>
      </w:pPr>
      <w:del w:id="1066" w:author="Martin Cahill (NESO)" w:date="2025-04-25T17:38:00Z" w16du:dateUtc="2025-04-25T16:38:00Z">
        <w:r w:rsidRPr="0071513F" w:rsidDel="0071513F">
          <w:rPr>
            <w:highlight w:val="lightGray"/>
            <w:rPrChange w:id="1067" w:author="Martin Cahill (NESO)" w:date="2025-04-25T17:38:00Z" w16du:dateUtc="2025-04-25T16:38:00Z">
              <w:rPr/>
            </w:rPrChange>
          </w:rPr>
          <w:delText>Where:</w:delText>
        </w:r>
      </w:del>
    </w:p>
    <w:p w14:paraId="553B1559" w14:textId="3112649F" w:rsidR="00B7177B" w:rsidRPr="0071513F" w:rsidDel="0071513F" w:rsidRDefault="00B7177B" w:rsidP="00B7177B">
      <w:pPr>
        <w:pStyle w:val="1"/>
        <w:ind w:left="1627"/>
        <w:jc w:val="both"/>
        <w:rPr>
          <w:del w:id="1068" w:author="Martin Cahill (NESO)" w:date="2025-04-25T17:38:00Z" w16du:dateUtc="2025-04-25T16:38:00Z"/>
          <w:highlight w:val="lightGray"/>
          <w:rPrChange w:id="1069" w:author="Martin Cahill (NESO)" w:date="2025-04-25T17:38:00Z" w16du:dateUtc="2025-04-25T16:38:00Z">
            <w:rPr>
              <w:del w:id="1070" w:author="Martin Cahill (NESO)" w:date="2025-04-25T17:38:00Z" w16du:dateUtc="2025-04-25T16:38:00Z"/>
            </w:rPr>
          </w:rPrChange>
        </w:rPr>
      </w:pPr>
      <w:del w:id="1071" w:author="Martin Cahill (NESO)" w:date="2025-04-25T17:38:00Z" w16du:dateUtc="2025-04-25T16:38:00Z">
        <w:r w:rsidRPr="0071513F" w:rsidDel="0071513F">
          <w:rPr>
            <w:highlight w:val="lightGray"/>
            <w:rPrChange w:id="1072" w:author="Martin Cahill (NESO)" w:date="2025-04-25T17:38:00Z" w16du:dateUtc="2025-04-25T16:38:00Z">
              <w:rPr/>
            </w:rPrChange>
          </w:rPr>
          <w:delText>MTPSECSis = Multi Technology Power Station’s Effective Capacity Scaled for technology i at station s</w:delText>
        </w:r>
      </w:del>
    </w:p>
    <w:p w14:paraId="56AED118" w14:textId="723CFF46" w:rsidR="00B7177B" w:rsidRPr="0071513F" w:rsidDel="0071513F" w:rsidRDefault="00B7177B" w:rsidP="00B7177B">
      <w:pPr>
        <w:pStyle w:val="1"/>
        <w:ind w:left="1627"/>
        <w:jc w:val="both"/>
        <w:rPr>
          <w:del w:id="1073" w:author="Martin Cahill (NESO)" w:date="2025-04-25T17:38:00Z" w16du:dateUtc="2025-04-25T16:38:00Z"/>
          <w:highlight w:val="lightGray"/>
          <w:rPrChange w:id="1074" w:author="Martin Cahill (NESO)" w:date="2025-04-25T17:38:00Z" w16du:dateUtc="2025-04-25T16:38:00Z">
            <w:rPr>
              <w:del w:id="1075" w:author="Martin Cahill (NESO)" w:date="2025-04-25T17:38:00Z" w16du:dateUtc="2025-04-25T16:38:00Z"/>
            </w:rPr>
          </w:rPrChange>
        </w:rPr>
      </w:pPr>
      <w:del w:id="1076" w:author="Martin Cahill (NESO)" w:date="2025-04-25T17:38:00Z" w16du:dateUtc="2025-04-25T16:38:00Z">
        <w:r w:rsidRPr="0071513F" w:rsidDel="0071513F">
          <w:rPr>
            <w:highlight w:val="lightGray"/>
            <w:rPrChange w:id="1077" w:author="Martin Cahill (NESO)" w:date="2025-04-25T17:38:00Z" w16du:dateUtc="2025-04-25T16:38:00Z">
              <w:rPr/>
            </w:rPrChange>
          </w:rPr>
          <w:delText xml:space="preserve"> CAPi = Maximum Capacity for technology i  m = the number of technologies (or the maximum </w:delText>
        </w:r>
        <w:r w:rsidRPr="0071513F" w:rsidDel="0071513F">
          <w:rPr>
            <w:b/>
            <w:bCs/>
            <w:highlight w:val="lightGray"/>
            <w:rPrChange w:id="1078" w:author="Martin Cahill (NESO)" w:date="2025-04-25T17:38:00Z" w16du:dateUtc="2025-04-25T16:38:00Z">
              <w:rPr>
                <w:b/>
                <w:bCs/>
              </w:rPr>
            </w:rPrChange>
          </w:rPr>
          <w:delText>BM Unit</w:delText>
        </w:r>
        <w:r w:rsidRPr="0071513F" w:rsidDel="0071513F">
          <w:rPr>
            <w:highlight w:val="lightGray"/>
            <w:rPrChange w:id="1079" w:author="Martin Cahill (NESO)" w:date="2025-04-25T17:38:00Z" w16du:dateUtc="2025-04-25T16:38:00Z">
              <w:rPr/>
            </w:rPrChange>
          </w:rPr>
          <w:delText xml:space="preserve"> metered values where there is a negative tariff element).</w:delText>
        </w:r>
      </w:del>
    </w:p>
    <w:p w14:paraId="0B9876CA" w14:textId="0E6005BD" w:rsidR="00B7177B" w:rsidRPr="0071513F" w:rsidDel="0071513F" w:rsidRDefault="00B7177B" w:rsidP="00B7177B">
      <w:pPr>
        <w:pStyle w:val="1"/>
        <w:ind w:left="1627"/>
        <w:jc w:val="both"/>
        <w:rPr>
          <w:del w:id="1080" w:author="Martin Cahill (NESO)" w:date="2025-04-25T17:38:00Z" w16du:dateUtc="2025-04-25T16:38:00Z"/>
          <w:highlight w:val="lightGray"/>
          <w:rPrChange w:id="1081" w:author="Martin Cahill (NESO)" w:date="2025-04-25T17:38:00Z" w16du:dateUtc="2025-04-25T16:38:00Z">
            <w:rPr>
              <w:del w:id="1082" w:author="Martin Cahill (NESO)" w:date="2025-04-25T17:38:00Z" w16du:dateUtc="2025-04-25T16:38:00Z"/>
            </w:rPr>
          </w:rPrChange>
        </w:rPr>
      </w:pPr>
      <w:del w:id="1083" w:author="Martin Cahill (NESO)" w:date="2025-04-25T17:38:00Z" w16du:dateUtc="2025-04-25T16:38:00Z">
        <w:r w:rsidRPr="0071513F" w:rsidDel="0071513F">
          <w:rPr>
            <w:highlight w:val="lightGray"/>
            <w:rPrChange w:id="1084" w:author="Martin Cahill (NESO)" w:date="2025-04-25T17:38:00Z" w16du:dateUtc="2025-04-25T16:38:00Z">
              <w:rPr/>
            </w:rPrChange>
          </w:rPr>
          <w:delText xml:space="preserve">TECs = TEC of Power Station as defined in the Connection Agreement (or the average of maximum </w:delText>
        </w:r>
        <w:r w:rsidRPr="0071513F" w:rsidDel="0071513F">
          <w:rPr>
            <w:b/>
            <w:bCs/>
            <w:highlight w:val="lightGray"/>
            <w:rPrChange w:id="1085" w:author="Martin Cahill (NESO)" w:date="2025-04-25T17:38:00Z" w16du:dateUtc="2025-04-25T16:38:00Z">
              <w:rPr>
                <w:b/>
                <w:bCs/>
              </w:rPr>
            </w:rPrChange>
          </w:rPr>
          <w:delText>Power Station</w:delText>
        </w:r>
        <w:r w:rsidRPr="0071513F" w:rsidDel="0071513F">
          <w:rPr>
            <w:highlight w:val="lightGray"/>
            <w:rPrChange w:id="1086" w:author="Martin Cahill (NESO)" w:date="2025-04-25T17:38:00Z" w16du:dateUtc="2025-04-25T16:38:00Z">
              <w:rPr/>
            </w:rPrChange>
          </w:rPr>
          <w:delText xml:space="preserve"> metered values where there is a negative tariff element)</w:delText>
        </w:r>
      </w:del>
    </w:p>
    <w:p w14:paraId="7311DA87" w14:textId="45F07BBE" w:rsidR="00B7177B" w:rsidDel="0071513F" w:rsidRDefault="00B7177B" w:rsidP="00B7177B">
      <w:pPr>
        <w:pStyle w:val="1"/>
        <w:ind w:left="1627"/>
        <w:jc w:val="both"/>
        <w:rPr>
          <w:del w:id="1087" w:author="Martin Cahill (NESO)" w:date="2025-04-25T17:38:00Z" w16du:dateUtc="2025-04-25T16:38:00Z"/>
        </w:rPr>
      </w:pPr>
      <w:del w:id="1088" w:author="Martin Cahill (NESO)" w:date="2025-04-25T17:38:00Z" w16du:dateUtc="2025-04-25T16:38:00Z">
        <w:r w:rsidRPr="0071513F" w:rsidDel="0071513F">
          <w:rPr>
            <w:highlight w:val="lightGray"/>
            <w:rPrChange w:id="1089" w:author="Martin Cahill (NESO)" w:date="2025-04-25T17:38:00Z" w16du:dateUtc="2025-04-25T16:38:00Z">
              <w:rPr/>
            </w:rPrChange>
          </w:rPr>
          <w:delText>EALF is equal to 1 for intermittent or Conventional Low Carbon technology type, or ALF for Conventional Carbon as per 14.15.103)</w:delText>
        </w:r>
      </w:del>
    </w:p>
    <w:p w14:paraId="0EF96143" w14:textId="77777777" w:rsidR="00B7177B" w:rsidRDefault="00B7177B" w:rsidP="00B7177B">
      <w:pPr>
        <w:pStyle w:val="1"/>
        <w:ind w:left="1627"/>
        <w:jc w:val="both"/>
        <w:rPr>
          <w:ins w:id="1090" w:author="Martin Cahill (NESO)" w:date="2025-04-23T19:14:00Z" w16du:dateUtc="2025-04-23T18:14:00Z"/>
        </w:rPr>
      </w:pPr>
    </w:p>
    <w:p w14:paraId="1014F054" w14:textId="12D1D010" w:rsidR="00B7177B" w:rsidRDefault="008A27FD" w:rsidP="00B7177B">
      <w:pPr>
        <w:pStyle w:val="1"/>
        <w:ind w:left="1627"/>
        <w:jc w:val="both"/>
        <w:rPr>
          <w:ins w:id="1091" w:author="Martin Cahill (NESO)" w:date="2025-04-23T19:14:00Z" w16du:dateUtc="2025-04-23T18:14:00Z"/>
        </w:rPr>
      </w:pPr>
      <w:ins w:id="1092" w:author="Martin Cahill (NESO)" w:date="2025-04-25T17:38:00Z" w16du:dateUtc="2025-04-25T16:38:00Z">
        <w:r w:rsidRPr="008A27FD">
          <w:rPr>
            <w:highlight w:val="lightGray"/>
            <w:rPrChange w:id="1093" w:author="Martin Cahill (NESO)" w:date="2025-04-25T17:39:00Z" w16du:dateUtc="2025-04-25T16:39:00Z">
              <w:rPr/>
            </w:rPrChange>
          </w:rPr>
          <w:t>MTECN</w:t>
        </w:r>
      </w:ins>
      <w:ins w:id="1094" w:author="Martin Cahill (NESO)" w:date="2025-04-23T19:14:00Z" w16du:dateUtc="2025-04-23T18:14:00Z">
        <w:r w:rsidR="00B7177B">
          <w:t xml:space="preserve"> is multiplied by the Year Round Not Shared tariff to calculate the Year Round Not Shared element of the generation charge.</w:t>
        </w:r>
      </w:ins>
    </w:p>
    <w:p w14:paraId="0E5487B5" w14:textId="77777777" w:rsidR="00B7177B" w:rsidRDefault="00B7177B" w:rsidP="00B7177B">
      <w:pPr>
        <w:pStyle w:val="1"/>
        <w:ind w:left="1627"/>
        <w:jc w:val="both"/>
        <w:rPr>
          <w:ins w:id="1095" w:author="Martin Cahill (NESO)" w:date="2025-04-23T19:14:00Z" w16du:dateUtc="2025-04-23T18:14:00Z"/>
        </w:rPr>
      </w:pPr>
    </w:p>
    <w:p w14:paraId="5BE6DF47" w14:textId="0AE2C992" w:rsidR="00B7177B" w:rsidRDefault="00B7177B" w:rsidP="00B7177B">
      <w:pPr>
        <w:pStyle w:val="1"/>
        <w:ind w:left="1627"/>
        <w:jc w:val="both"/>
        <w:rPr>
          <w:ins w:id="1096" w:author="Martin Cahill (NESO)" w:date="2025-04-23T19:14:00Z" w16du:dateUtc="2025-04-23T18:14:00Z"/>
        </w:rPr>
      </w:pPr>
      <w:ins w:id="1097" w:author="Martin Cahill (NESO)" w:date="2025-04-23T19:14:00Z" w16du:dateUtc="2025-04-23T18:14:00Z">
        <w:r>
          <w:t xml:space="preserve">The charge for a Multi Technology Power Station will be calculated as the summation of all individual technology liabilities as calculated using </w:t>
        </w:r>
        <w:r w:rsidRPr="008A27FD">
          <w:rPr>
            <w:highlight w:val="lightGray"/>
            <w:rPrChange w:id="1098" w:author="Martin Cahill (NESO)" w:date="2025-04-25T17:39:00Z" w16du:dateUtc="2025-04-25T16:39:00Z">
              <w:rPr/>
            </w:rPrChange>
          </w:rPr>
          <w:t>MTEC, MTECP, and MTEC</w:t>
        </w:r>
      </w:ins>
      <w:ins w:id="1099" w:author="Martin Cahill (NESO)" w:date="2025-04-25T17:39:00Z" w16du:dateUtc="2025-04-25T16:39:00Z">
        <w:r w:rsidR="008A27FD" w:rsidRPr="008A27FD">
          <w:rPr>
            <w:highlight w:val="lightGray"/>
            <w:rPrChange w:id="1100" w:author="Martin Cahill (NESO)" w:date="2025-04-25T17:39:00Z" w16du:dateUtc="2025-04-25T16:39:00Z">
              <w:rPr/>
            </w:rPrChange>
          </w:rPr>
          <w:t>N</w:t>
        </w:r>
      </w:ins>
      <w:ins w:id="1101" w:author="Martin Cahill (NESO)" w:date="2025-04-23T19:14:00Z" w16du:dateUtc="2025-04-23T18:14:00Z">
        <w:r>
          <w:t>, whereby:</w:t>
        </w:r>
      </w:ins>
    </w:p>
    <w:p w14:paraId="43108D4C" w14:textId="77777777" w:rsidR="00B7177B" w:rsidRDefault="00B7177B" w:rsidP="00B7177B">
      <w:pPr>
        <w:pStyle w:val="1"/>
        <w:ind w:left="1627"/>
        <w:jc w:val="both"/>
        <w:rPr>
          <w:ins w:id="1102" w:author="Martin Cahill (NESO)" w:date="2025-04-23T19:14:00Z" w16du:dateUtc="2025-04-23T18:14:00Z"/>
        </w:rPr>
      </w:pPr>
    </w:p>
    <w:p w14:paraId="6D0962AA" w14:textId="5EBFFCF0" w:rsidR="00B7177B" w:rsidRDefault="00B7177B" w:rsidP="00B7177B">
      <w:pPr>
        <w:pStyle w:val="1"/>
        <w:ind w:left="1627"/>
        <w:jc w:val="both"/>
        <w:rPr>
          <w:ins w:id="1103" w:author="Martin Cahill (NESO)" w:date="2025-04-23T19:14:00Z" w16du:dateUtc="2025-04-23T18:14:00Z"/>
        </w:rPr>
      </w:pPr>
      <w:ins w:id="1104" w:author="Martin Cahill (NESO)" w:date="2025-04-23T19:14:00Z" w16du:dateUtc="2025-04-23T18:14:00Z">
        <w:r>
          <w:t xml:space="preserve">Peak Charge for a </w:t>
        </w:r>
      </w:ins>
      <w:del w:id="1105" w:author="Martin Cahill (NESO)" w:date="2025-04-25T17:40:00Z" w16du:dateUtc="2025-04-25T16:40:00Z">
        <w:r w:rsidRPr="008A27FD" w:rsidDel="008A27FD">
          <w:rPr>
            <w:highlight w:val="lightGray"/>
            <w:rPrChange w:id="1106" w:author="Martin Cahill (NESO)" w:date="2025-04-25T17:40:00Z" w16du:dateUtc="2025-04-25T16:40:00Z">
              <w:rPr/>
            </w:rPrChange>
          </w:rPr>
          <w:delText>technology type</w:delText>
        </w:r>
      </w:del>
      <w:ins w:id="1107" w:author="Martin Cahill (NESO)" w:date="2025-04-25T17:40:00Z" w16du:dateUtc="2025-04-25T16:40:00Z">
        <w:r w:rsidR="008A27FD" w:rsidRPr="008A27FD">
          <w:rPr>
            <w:b/>
            <w:bCs/>
            <w:highlight w:val="lightGray"/>
            <w:rPrChange w:id="1108" w:author="Martin Cahill (NESO)" w:date="2025-04-25T17:40:00Z" w16du:dateUtc="2025-04-25T16:40:00Z">
              <w:rPr/>
            </w:rPrChange>
          </w:rPr>
          <w:t>BM Unit</w:t>
        </w:r>
      </w:ins>
      <w:r w:rsidRPr="008A27FD">
        <w:rPr>
          <w:b/>
          <w:bCs/>
          <w:rPrChange w:id="1109" w:author="Martin Cahill (NESO)" w:date="2025-04-25T17:40:00Z" w16du:dateUtc="2025-04-25T16:40:00Z">
            <w:rPr/>
          </w:rPrChange>
        </w:rPr>
        <w:t xml:space="preserve"> </w:t>
      </w:r>
      <w:ins w:id="1110" w:author="Martin Cahill (NESO)" w:date="2025-04-23T19:14:00Z" w16du:dateUtc="2025-04-23T18:14:00Z">
        <w:r>
          <w:t xml:space="preserve">is equal to </w:t>
        </w:r>
        <w:r w:rsidRPr="008A27FD">
          <w:rPr>
            <w:highlight w:val="lightGray"/>
            <w:rPrChange w:id="1111" w:author="Martin Cahill (NESO)" w:date="2025-04-25T17:39:00Z" w16du:dateUtc="2025-04-25T16:39:00Z">
              <w:rPr/>
            </w:rPrChange>
          </w:rPr>
          <w:t>MTECP</w:t>
        </w:r>
        <w:r>
          <w:t xml:space="preserve"> multiplied by Peak Tariff</w:t>
        </w:r>
      </w:ins>
    </w:p>
    <w:p w14:paraId="1C1B0D98" w14:textId="7272CB8B" w:rsidR="00B7177B" w:rsidRDefault="00B7177B" w:rsidP="00B7177B">
      <w:pPr>
        <w:pStyle w:val="1"/>
        <w:ind w:left="1627"/>
        <w:jc w:val="both"/>
        <w:rPr>
          <w:ins w:id="1112" w:author="Martin Cahill (NESO)" w:date="2025-04-23T19:14:00Z" w16du:dateUtc="2025-04-23T18:14:00Z"/>
        </w:rPr>
      </w:pPr>
      <w:proofErr w:type="gramStart"/>
      <w:ins w:id="1113" w:author="Martin Cahill (NESO)" w:date="2025-04-23T19:14:00Z" w16du:dateUtc="2025-04-23T18:14:00Z">
        <w:r>
          <w:t>Year Round</w:t>
        </w:r>
        <w:proofErr w:type="gramEnd"/>
        <w:r>
          <w:t xml:space="preserve"> Shared Charge for a </w:t>
        </w:r>
      </w:ins>
      <w:del w:id="1114" w:author="Martin Cahill (NESO)" w:date="2025-04-25T17:42:00Z" w16du:dateUtc="2025-04-25T16:42:00Z">
        <w:r w:rsidRPr="008A27FD" w:rsidDel="008A27FD">
          <w:rPr>
            <w:highlight w:val="lightGray"/>
            <w:rPrChange w:id="1115" w:author="Martin Cahill (NESO)" w:date="2025-04-25T17:42:00Z" w16du:dateUtc="2025-04-25T16:42:00Z">
              <w:rPr/>
            </w:rPrChange>
          </w:rPr>
          <w:delText>technology type</w:delText>
        </w:r>
      </w:del>
      <w:ins w:id="1116" w:author="Martin Cahill (NESO)" w:date="2025-04-25T17:42:00Z" w16du:dateUtc="2025-04-25T16:42:00Z">
        <w:r w:rsidR="008A27FD" w:rsidRPr="008A27FD">
          <w:rPr>
            <w:b/>
            <w:bCs/>
            <w:highlight w:val="lightGray"/>
            <w:rPrChange w:id="1117" w:author="Martin Cahill (NESO)" w:date="2025-04-25T17:42:00Z" w16du:dateUtc="2025-04-25T16:42:00Z">
              <w:rPr/>
            </w:rPrChange>
          </w:rPr>
          <w:t>BM Unit</w:t>
        </w:r>
      </w:ins>
      <w:r w:rsidRPr="008A27FD">
        <w:rPr>
          <w:b/>
          <w:bCs/>
          <w:rPrChange w:id="1118" w:author="Martin Cahill (NESO)" w:date="2025-04-25T17:42:00Z" w16du:dateUtc="2025-04-25T16:42:00Z">
            <w:rPr/>
          </w:rPrChange>
        </w:rPr>
        <w:t xml:space="preserve"> </w:t>
      </w:r>
      <w:ins w:id="1119" w:author="Martin Cahill (NESO)" w:date="2025-04-23T19:14:00Z" w16du:dateUtc="2025-04-23T18:14:00Z">
        <w:r>
          <w:t xml:space="preserve">is equal to </w:t>
        </w:r>
        <w:r w:rsidRPr="008A27FD">
          <w:rPr>
            <w:highlight w:val="lightGray"/>
            <w:rPrChange w:id="1120" w:author="Martin Cahill (NESO)" w:date="2025-04-25T17:40:00Z" w16du:dateUtc="2025-04-25T16:40:00Z">
              <w:rPr/>
            </w:rPrChange>
          </w:rPr>
          <w:t>MTEC</w:t>
        </w:r>
        <w:r>
          <w:t xml:space="preserve"> multiplied by ALF and the Year Round Shared Tariff</w:t>
        </w:r>
      </w:ins>
    </w:p>
    <w:p w14:paraId="54E5412E" w14:textId="4187A5EA" w:rsidR="00B7177B" w:rsidRDefault="00B7177B" w:rsidP="00B7177B">
      <w:pPr>
        <w:pStyle w:val="1"/>
        <w:ind w:left="1627"/>
        <w:jc w:val="both"/>
        <w:rPr>
          <w:ins w:id="1121" w:author="Martin Cahill (NESO)" w:date="2025-04-23T19:14:00Z" w16du:dateUtc="2025-04-23T18:14:00Z"/>
        </w:rPr>
      </w:pPr>
      <w:ins w:id="1122" w:author="Martin Cahill (NESO)" w:date="2025-04-23T19:14:00Z" w16du:dateUtc="2025-04-23T18:14:00Z">
        <w:r>
          <w:t xml:space="preserve">Year Round Not Shared Charge for a </w:t>
        </w:r>
      </w:ins>
      <w:del w:id="1123" w:author="Martin Cahill (NESO)" w:date="2025-04-25T17:42:00Z" w16du:dateUtc="2025-04-25T16:42:00Z">
        <w:r w:rsidRPr="008A27FD" w:rsidDel="008A27FD">
          <w:rPr>
            <w:highlight w:val="lightGray"/>
            <w:rPrChange w:id="1124" w:author="Martin Cahill (NESO)" w:date="2025-04-25T17:43:00Z" w16du:dateUtc="2025-04-25T16:43:00Z">
              <w:rPr/>
            </w:rPrChange>
          </w:rPr>
          <w:delText>technology type</w:delText>
        </w:r>
      </w:del>
      <w:ins w:id="1125" w:author="Martin Cahill (NESO)" w:date="2025-04-25T17:42:00Z" w16du:dateUtc="2025-04-25T16:42:00Z">
        <w:r w:rsidR="008A27FD" w:rsidRPr="008A27FD">
          <w:rPr>
            <w:b/>
            <w:bCs/>
            <w:highlight w:val="lightGray"/>
            <w:rPrChange w:id="1126" w:author="Martin Cahill (NESO)" w:date="2025-04-25T17:43:00Z" w16du:dateUtc="2025-04-25T16:43:00Z">
              <w:rPr/>
            </w:rPrChange>
          </w:rPr>
          <w:t>BM Unit</w:t>
        </w:r>
      </w:ins>
      <w:r w:rsidRPr="008A27FD">
        <w:rPr>
          <w:b/>
          <w:bCs/>
          <w:rPrChange w:id="1127" w:author="Martin Cahill (NESO)" w:date="2025-04-25T17:42:00Z" w16du:dateUtc="2025-04-25T16:42:00Z">
            <w:rPr/>
          </w:rPrChange>
        </w:rPr>
        <w:t xml:space="preserve"> </w:t>
      </w:r>
      <w:ins w:id="1128" w:author="Martin Cahill (NESO)" w:date="2025-04-23T19:14:00Z" w16du:dateUtc="2025-04-23T18:14:00Z">
        <w:r>
          <w:t xml:space="preserve">is equal to </w:t>
        </w:r>
      </w:ins>
      <w:ins w:id="1129" w:author="Martin Cahill (NESO)" w:date="2025-04-25T17:40:00Z" w16du:dateUtc="2025-04-25T16:40:00Z">
        <w:r w:rsidR="008A27FD" w:rsidRPr="008A27FD">
          <w:rPr>
            <w:highlight w:val="lightGray"/>
            <w:rPrChange w:id="1130" w:author="Martin Cahill (NESO)" w:date="2025-04-25T17:41:00Z" w16du:dateUtc="2025-04-25T16:41:00Z">
              <w:rPr/>
            </w:rPrChange>
          </w:rPr>
          <w:t>MTECN</w:t>
        </w:r>
      </w:ins>
      <w:ins w:id="1131" w:author="Martin Cahill (NESO)" w:date="2025-04-23T19:14:00Z" w16du:dateUtc="2025-04-23T18:14:00Z">
        <w:r>
          <w:t xml:space="preserve"> multiplied by </w:t>
        </w:r>
        <w:proofErr w:type="gramStart"/>
        <w:r>
          <w:t>Year Round</w:t>
        </w:r>
        <w:proofErr w:type="gramEnd"/>
        <w:r>
          <w:t xml:space="preserve"> Not Shared Tariff</w:t>
        </w:r>
      </w:ins>
    </w:p>
    <w:p w14:paraId="7A026E0E" w14:textId="7D0E72DD" w:rsidR="00B7177B" w:rsidRDefault="00B7177B" w:rsidP="00B7177B">
      <w:pPr>
        <w:pStyle w:val="1"/>
        <w:ind w:left="1627"/>
        <w:jc w:val="both"/>
        <w:rPr>
          <w:ins w:id="1132" w:author="Martin Cahill (NESO)" w:date="2025-04-23T19:14:00Z" w16du:dateUtc="2025-04-23T18:14:00Z"/>
        </w:rPr>
      </w:pPr>
      <w:ins w:id="1133" w:author="Martin Cahill (NESO)" w:date="2025-04-23T19:14:00Z" w16du:dateUtc="2025-04-23T18:14:00Z">
        <w:r>
          <w:t xml:space="preserve">Adjustment charge for a </w:t>
        </w:r>
      </w:ins>
      <w:del w:id="1134" w:author="Martin Cahill (NESO)" w:date="2025-04-25T17:43:00Z" w16du:dateUtc="2025-04-25T16:43:00Z">
        <w:r w:rsidRPr="008A27FD" w:rsidDel="008A27FD">
          <w:rPr>
            <w:highlight w:val="lightGray"/>
            <w:rPrChange w:id="1135" w:author="Martin Cahill (NESO)" w:date="2025-04-25T17:43:00Z" w16du:dateUtc="2025-04-25T16:43:00Z">
              <w:rPr/>
            </w:rPrChange>
          </w:rPr>
          <w:delText>technology type</w:delText>
        </w:r>
      </w:del>
      <w:ins w:id="1136" w:author="Martin Cahill (NESO)" w:date="2025-04-25T17:43:00Z" w16du:dateUtc="2025-04-25T16:43:00Z">
        <w:r w:rsidR="008A27FD" w:rsidRPr="008A27FD">
          <w:rPr>
            <w:b/>
            <w:bCs/>
            <w:highlight w:val="lightGray"/>
            <w:rPrChange w:id="1137" w:author="Martin Cahill (NESO)" w:date="2025-04-25T17:43:00Z" w16du:dateUtc="2025-04-25T16:43:00Z">
              <w:rPr/>
            </w:rPrChange>
          </w:rPr>
          <w:t>BM Unit</w:t>
        </w:r>
      </w:ins>
      <w:r w:rsidRPr="008A27FD">
        <w:rPr>
          <w:b/>
          <w:bCs/>
          <w:rPrChange w:id="1138" w:author="Martin Cahill (NESO)" w:date="2025-04-25T17:43:00Z" w16du:dateUtc="2025-04-25T16:43:00Z">
            <w:rPr/>
          </w:rPrChange>
        </w:rPr>
        <w:t xml:space="preserve"> </w:t>
      </w:r>
      <w:ins w:id="1139" w:author="Martin Cahill (NESO)" w:date="2025-04-23T19:14:00Z" w16du:dateUtc="2025-04-23T18:14:00Z">
        <w:r>
          <w:t xml:space="preserve">is equal to </w:t>
        </w:r>
        <w:r w:rsidRPr="008A27FD">
          <w:rPr>
            <w:highlight w:val="lightGray"/>
            <w:rPrChange w:id="1140" w:author="Martin Cahill (NESO)" w:date="2025-04-25T17:41:00Z" w16du:dateUtc="2025-04-25T16:41:00Z">
              <w:rPr/>
            </w:rPrChange>
          </w:rPr>
          <w:t>MTEC</w:t>
        </w:r>
        <w:r>
          <w:t xml:space="preserve"> multiplied by the Adjustment Tariff.</w:t>
        </w:r>
      </w:ins>
    </w:p>
    <w:p w14:paraId="4A4501F3" w14:textId="77777777" w:rsidR="00B7177B" w:rsidRDefault="00B7177B" w:rsidP="00B7177B">
      <w:pPr>
        <w:pStyle w:val="1"/>
        <w:ind w:left="1627"/>
        <w:jc w:val="both"/>
        <w:rPr>
          <w:ins w:id="1141" w:author="Martin Cahill (NESO)" w:date="2025-04-23T19:14:00Z" w16du:dateUtc="2025-04-23T18:14:00Z"/>
        </w:rPr>
      </w:pPr>
      <w:ins w:id="1142" w:author="Martin Cahill (NESO)" w:date="2025-04-23T19:14:00Z" w16du:dateUtc="2025-04-23T18:14:00Z">
        <w:r>
          <w:t>Total Charge for a technology type = Peak Charge +_</w:t>
        </w:r>
        <w:proofErr w:type="gramStart"/>
        <w:r>
          <w:t>Year Round</w:t>
        </w:r>
        <w:proofErr w:type="gramEnd"/>
        <w:r>
          <w:t xml:space="preserve"> Charge + Year Round Not Shared Charge + Adjustment Charge</w:t>
        </w:r>
      </w:ins>
    </w:p>
    <w:p w14:paraId="5468B2A6" w14:textId="77777777" w:rsidR="00B7177B" w:rsidRDefault="00B7177B" w:rsidP="00B7177B">
      <w:pPr>
        <w:pStyle w:val="1"/>
        <w:ind w:left="1627"/>
        <w:jc w:val="both"/>
        <w:rPr>
          <w:ins w:id="1143" w:author="Martin Cahill (NESO)" w:date="2025-04-23T19:14:00Z" w16du:dateUtc="2025-04-23T18:14:00Z"/>
        </w:rPr>
      </w:pPr>
    </w:p>
    <w:p w14:paraId="4F9A6F4F" w14:textId="77777777" w:rsidR="00B7177B" w:rsidRDefault="00B7177B" w:rsidP="00B7177B">
      <w:pPr>
        <w:pStyle w:val="1"/>
        <w:ind w:left="1627"/>
        <w:jc w:val="both"/>
        <w:rPr>
          <w:ins w:id="1144" w:author="Martin Cahill (NESO)" w:date="2025-04-23T19:14:00Z" w16du:dateUtc="2025-04-23T18:14:00Z"/>
          <w:u w:val="single"/>
        </w:rPr>
      </w:pPr>
      <w:ins w:id="1145" w:author="Martin Cahill (NESO)" w:date="2025-04-23T19:14:00Z" w16du:dateUtc="2025-04-23T18:14:00Z">
        <w:r w:rsidRPr="00F231B2">
          <w:rPr>
            <w:u w:val="single"/>
          </w:rPr>
          <w:t>Negative Methodology</w:t>
        </w:r>
      </w:ins>
    </w:p>
    <w:p w14:paraId="72ACFDD7" w14:textId="77777777" w:rsidR="00B7177B" w:rsidRDefault="00B7177B" w:rsidP="00B7177B">
      <w:pPr>
        <w:pStyle w:val="1"/>
        <w:ind w:left="1627"/>
        <w:jc w:val="both"/>
        <w:rPr>
          <w:ins w:id="1146" w:author="Martin Cahill (NESO)" w:date="2025-04-23T19:14:00Z" w16du:dateUtc="2025-04-23T18:14:00Z"/>
          <w:u w:val="single"/>
        </w:rPr>
      </w:pPr>
    </w:p>
    <w:p w14:paraId="719320A1" w14:textId="3491744B" w:rsidR="00B7177B" w:rsidRDefault="00B7177B" w:rsidP="00B7177B">
      <w:pPr>
        <w:pStyle w:val="1"/>
        <w:ind w:left="1627"/>
        <w:jc w:val="both"/>
        <w:rPr>
          <w:ins w:id="1147" w:author="Martin Cahill (NESO)" w:date="2025-04-29T14:38:00Z" w16du:dateUtc="2025-04-29T13:38:00Z"/>
          <w:b/>
          <w:bCs/>
          <w:u w:val="single"/>
        </w:rPr>
      </w:pPr>
      <w:ins w:id="1148" w:author="Martin Cahill (NESO)" w:date="2025-04-23T19:14:00Z" w16du:dateUtc="2025-04-23T18:14:00Z">
        <w:r w:rsidRPr="001A3ADA">
          <w:rPr>
            <w:u w:val="single"/>
          </w:rPr>
          <w:t>When any of the generation tariff components are negative, the relevant capacity (</w:t>
        </w:r>
        <w:r w:rsidRPr="008A27FD">
          <w:rPr>
            <w:highlight w:val="lightGray"/>
            <w:u w:val="single"/>
            <w:rPrChange w:id="1149" w:author="Martin Cahill (NESO)" w:date="2025-04-25T17:41:00Z" w16du:dateUtc="2025-04-25T16:41:00Z">
              <w:rPr>
                <w:u w:val="single"/>
              </w:rPr>
            </w:rPrChange>
          </w:rPr>
          <w:t>MTEC</w:t>
        </w:r>
        <w:r w:rsidRPr="001A3ADA">
          <w:rPr>
            <w:u w:val="single"/>
          </w:rPr>
          <w:t xml:space="preserve">, </w:t>
        </w:r>
        <w:r w:rsidRPr="008A27FD">
          <w:rPr>
            <w:highlight w:val="lightGray"/>
            <w:u w:val="single"/>
            <w:rPrChange w:id="1150" w:author="Martin Cahill (NESO)" w:date="2025-04-25T17:41:00Z" w16du:dateUtc="2025-04-25T16:41:00Z">
              <w:rPr>
                <w:u w:val="single"/>
              </w:rPr>
            </w:rPrChange>
          </w:rPr>
          <w:t>MTECP</w:t>
        </w:r>
        <w:r w:rsidRPr="001A3ADA">
          <w:rPr>
            <w:u w:val="single"/>
          </w:rPr>
          <w:t xml:space="preserve"> or </w:t>
        </w:r>
      </w:ins>
      <w:ins w:id="1151" w:author="Martin Cahill (NESO)" w:date="2025-04-25T17:41:00Z" w16du:dateUtc="2025-04-25T16:41:00Z">
        <w:r w:rsidR="008A27FD" w:rsidRPr="008A27FD">
          <w:rPr>
            <w:highlight w:val="lightGray"/>
            <w:u w:val="single"/>
            <w:rPrChange w:id="1152" w:author="Martin Cahill (NESO)" w:date="2025-04-25T17:42:00Z" w16du:dateUtc="2025-04-25T16:42:00Z">
              <w:rPr>
                <w:u w:val="single"/>
              </w:rPr>
            </w:rPrChange>
          </w:rPr>
          <w:t>MTEC</w:t>
        </w:r>
      </w:ins>
      <w:ins w:id="1153" w:author="Martin Cahill (NESO)" w:date="2025-04-25T17:42:00Z" w16du:dateUtc="2025-04-25T16:42:00Z">
        <w:r w:rsidR="008A27FD" w:rsidRPr="008A27FD">
          <w:rPr>
            <w:highlight w:val="lightGray"/>
            <w:u w:val="single"/>
            <w:rPrChange w:id="1154" w:author="Martin Cahill (NESO)" w:date="2025-04-25T17:42:00Z" w16du:dateUtc="2025-04-25T16:42:00Z">
              <w:rPr>
                <w:u w:val="single"/>
              </w:rPr>
            </w:rPrChange>
          </w:rPr>
          <w:t>N</w:t>
        </w:r>
      </w:ins>
      <w:ins w:id="1155" w:author="Martin Cahill (NESO)" w:date="2025-04-23T19:14:00Z" w16du:dateUtc="2025-04-23T18:14:00Z">
        <w:r w:rsidRPr="001A3ADA">
          <w:rPr>
            <w:u w:val="single"/>
          </w:rPr>
          <w:t xml:space="preserve">) will be calculated using maximum metered volumes instead of </w:t>
        </w:r>
      </w:ins>
      <w:ins w:id="1156" w:author="Martin Cahill (NESO)" w:date="2025-04-25T17:55:00Z" w16du:dateUtc="2025-04-25T16:55:00Z">
        <w:r w:rsidR="001609A8" w:rsidRPr="001609A8">
          <w:rPr>
            <w:b/>
            <w:bCs/>
            <w:u w:val="single"/>
            <w:rPrChange w:id="1157" w:author="Martin Cahill (NESO)" w:date="2025-04-25T17:55:00Z" w16du:dateUtc="2025-04-25T16:55:00Z">
              <w:rPr>
                <w:u w:val="single"/>
              </w:rPr>
            </w:rPrChange>
          </w:rPr>
          <w:t>Installed Capacity</w:t>
        </w:r>
      </w:ins>
      <w:ins w:id="1158" w:author="Martin Cahill (NESO)" w:date="2025-04-23T19:14:00Z" w16du:dateUtc="2025-04-23T18:14:00Z">
        <w:r w:rsidRPr="001A3ADA">
          <w:rPr>
            <w:u w:val="single"/>
          </w:rPr>
          <w:t xml:space="preserve">. These will be the average of the capped metered volumes during the three settlement periods </w:t>
        </w:r>
      </w:ins>
      <w:del w:id="1159" w:author="Martin Cahill (NESO)" w:date="2025-04-29T14:53:00Z" w16du:dateUtc="2025-04-29T13:53:00Z">
        <w:r w:rsidRPr="00B35FD1" w:rsidDel="00B35FD1">
          <w:rPr>
            <w:highlight w:val="lightGray"/>
            <w:u w:val="single"/>
            <w:rPrChange w:id="1160" w:author="Martin Cahill (NESO)" w:date="2025-04-29T14:54:00Z" w16du:dateUtc="2025-04-29T13:54:00Z">
              <w:rPr>
                <w:u w:val="single"/>
              </w:rPr>
            </w:rPrChange>
          </w:rPr>
          <w:delText>which have the highest metered volumes</w:delText>
        </w:r>
      </w:del>
      <w:ins w:id="1161" w:author="Martin Cahill (NESO)" w:date="2025-04-29T14:53:00Z" w16du:dateUtc="2025-04-29T13:53:00Z">
        <w:r w:rsidR="00B35FD1" w:rsidRPr="00B35FD1">
          <w:rPr>
            <w:highlight w:val="lightGray"/>
            <w:u w:val="single"/>
            <w:rPrChange w:id="1162" w:author="Martin Cahill (NESO)" w:date="2025-04-29T14:54:00Z" w16du:dateUtc="2025-04-29T13:54:00Z">
              <w:rPr>
                <w:u w:val="single"/>
              </w:rPr>
            </w:rPrChange>
          </w:rPr>
          <w:t>described in 14.18.14</w:t>
        </w:r>
      </w:ins>
      <w:ins w:id="1163" w:author="Martin Cahill (NESO)" w:date="2025-04-23T19:14:00Z" w16du:dateUtc="2025-04-23T18:14:00Z">
        <w:r w:rsidRPr="001A3ADA">
          <w:rPr>
            <w:u w:val="single"/>
          </w:rPr>
          <w:t xml:space="preserve"> for the </w:t>
        </w:r>
        <w:r w:rsidRPr="00F231B2">
          <w:rPr>
            <w:b/>
            <w:bCs/>
            <w:u w:val="single"/>
          </w:rPr>
          <w:t>Power Station</w:t>
        </w:r>
        <w:r>
          <w:rPr>
            <w:u w:val="single"/>
          </w:rPr>
          <w:t xml:space="preserve"> (instead of TEC in the above formulas) and </w:t>
        </w:r>
        <w:r w:rsidRPr="00F231B2">
          <w:rPr>
            <w:b/>
            <w:bCs/>
            <w:u w:val="single"/>
          </w:rPr>
          <w:t>BM Units</w:t>
        </w:r>
        <w:r>
          <w:rPr>
            <w:u w:val="single"/>
          </w:rPr>
          <w:t xml:space="preserve"> (instead of CAP</w:t>
        </w:r>
      </w:ins>
      <w:ins w:id="1164" w:author="Martin Cahill (NESO)" w:date="2025-04-25T17:56:00Z" w16du:dateUtc="2025-04-25T16:56:00Z">
        <w:r w:rsidR="00101DC6">
          <w:rPr>
            <w:u w:val="single"/>
            <w:vertAlign w:val="subscript"/>
          </w:rPr>
          <w:t>BMU</w:t>
        </w:r>
      </w:ins>
      <w:ins w:id="1165" w:author="Martin Cahill (NESO)" w:date="2025-04-23T19:14:00Z" w16du:dateUtc="2025-04-23T18:14:00Z">
        <w:r>
          <w:rPr>
            <w:u w:val="single"/>
          </w:rPr>
          <w:t xml:space="preserve"> in the above formulas</w:t>
        </w:r>
        <w:r w:rsidRPr="00B35FD1">
          <w:rPr>
            <w:highlight w:val="lightGray"/>
            <w:u w:val="single"/>
            <w:rPrChange w:id="1166" w:author="Martin Cahill (NESO)" w:date="2025-04-29T14:54:00Z" w16du:dateUtc="2025-04-29T13:54:00Z">
              <w:rPr>
                <w:u w:val="single"/>
              </w:rPr>
            </w:rPrChange>
          </w:rPr>
          <w:t>)</w:t>
        </w:r>
      </w:ins>
      <w:del w:id="1167" w:author="Martin Cahill (NESO)" w:date="2025-04-29T14:54:00Z" w16du:dateUtc="2025-04-29T13:54:00Z">
        <w:r w:rsidRPr="00B35FD1" w:rsidDel="00B35FD1">
          <w:rPr>
            <w:highlight w:val="lightGray"/>
            <w:u w:val="single"/>
            <w:rPrChange w:id="1168" w:author="Martin Cahill (NESO)" w:date="2025-04-29T14:54:00Z" w16du:dateUtc="2025-04-29T13:54:00Z">
              <w:rPr>
                <w:u w:val="single"/>
              </w:rPr>
            </w:rPrChange>
          </w:rPr>
          <w:delText xml:space="preserve">, separated by at least 10 clear business days, and between November and February of each </w:delText>
        </w:r>
        <w:r w:rsidRPr="00B35FD1" w:rsidDel="00B35FD1">
          <w:rPr>
            <w:b/>
            <w:bCs/>
            <w:highlight w:val="lightGray"/>
            <w:u w:val="single"/>
            <w:rPrChange w:id="1169" w:author="Martin Cahill (NESO)" w:date="2025-04-29T14:54:00Z" w16du:dateUtc="2025-04-29T13:54:00Z">
              <w:rPr>
                <w:b/>
                <w:bCs/>
                <w:u w:val="single"/>
              </w:rPr>
            </w:rPrChange>
          </w:rPr>
          <w:delText>Financial Year.</w:delText>
        </w:r>
      </w:del>
      <w:ins w:id="1170" w:author="Martin Cahill (NESO)" w:date="2025-04-29T14:54:00Z" w16du:dateUtc="2025-04-29T13:54:00Z">
        <w:r w:rsidR="00B35FD1" w:rsidRPr="00B35FD1">
          <w:rPr>
            <w:highlight w:val="lightGray"/>
            <w:u w:val="single"/>
            <w:rPrChange w:id="1171" w:author="Martin Cahill (NESO)" w:date="2025-04-29T14:54:00Z" w16du:dateUtc="2025-04-29T13:54:00Z">
              <w:rPr>
                <w:u w:val="single"/>
              </w:rPr>
            </w:rPrChange>
          </w:rPr>
          <w:t>.</w:t>
        </w:r>
      </w:ins>
    </w:p>
    <w:p w14:paraId="2C9B626E" w14:textId="77777777" w:rsidR="00E226C7" w:rsidRPr="00F231B2" w:rsidRDefault="00E226C7" w:rsidP="00B7177B">
      <w:pPr>
        <w:pStyle w:val="1"/>
        <w:ind w:left="1627"/>
        <w:jc w:val="both"/>
        <w:rPr>
          <w:ins w:id="1172" w:author="Martin Cahill (NESO)" w:date="2025-04-23T19:14:00Z" w16du:dateUtc="2025-04-23T18:14:00Z"/>
          <w:b/>
          <w:bCs/>
          <w:u w:val="single"/>
        </w:rPr>
      </w:pPr>
    </w:p>
    <w:p w14:paraId="3457C6B0" w14:textId="77777777" w:rsidR="00B7177B" w:rsidRDefault="00B7177B" w:rsidP="00B7177B">
      <w:pPr>
        <w:pStyle w:val="1"/>
        <w:ind w:left="1627"/>
        <w:jc w:val="both"/>
        <w:rPr>
          <w:ins w:id="1173" w:author="Martin Cahill (NESO)" w:date="2025-04-23T19:14:00Z" w16du:dateUtc="2025-04-23T18:14:00Z"/>
          <w:u w:val="single"/>
        </w:rPr>
      </w:pPr>
    </w:p>
    <w:tbl>
      <w:tblPr>
        <w:tblStyle w:val="TableGrid"/>
        <w:tblW w:w="0" w:type="auto"/>
        <w:tblInd w:w="1627" w:type="dxa"/>
        <w:tblLook w:val="04A0" w:firstRow="1" w:lastRow="0" w:firstColumn="1" w:lastColumn="0" w:noHBand="0" w:noVBand="1"/>
      </w:tblPr>
      <w:tblGrid>
        <w:gridCol w:w="2476"/>
        <w:gridCol w:w="2476"/>
        <w:gridCol w:w="2476"/>
      </w:tblGrid>
      <w:tr w:rsidR="00B7177B" w14:paraId="7E70C12A" w14:textId="77777777" w:rsidTr="00D03CD6">
        <w:trPr>
          <w:ins w:id="1174" w:author="Martin Cahill (NESO)" w:date="2025-04-23T19:14:00Z"/>
        </w:trPr>
        <w:tc>
          <w:tcPr>
            <w:tcW w:w="2571" w:type="dxa"/>
          </w:tcPr>
          <w:p w14:paraId="266E0DB4" w14:textId="77777777" w:rsidR="00B7177B" w:rsidRDefault="00B7177B" w:rsidP="00D03CD6">
            <w:pPr>
              <w:pStyle w:val="1"/>
              <w:jc w:val="both"/>
              <w:rPr>
                <w:ins w:id="1175" w:author="Martin Cahill (NESO)" w:date="2025-04-23T19:14:00Z" w16du:dateUtc="2025-04-23T18:14:00Z"/>
                <w:u w:val="single"/>
              </w:rPr>
            </w:pPr>
          </w:p>
        </w:tc>
        <w:tc>
          <w:tcPr>
            <w:tcW w:w="5146" w:type="dxa"/>
            <w:gridSpan w:val="2"/>
          </w:tcPr>
          <w:p w14:paraId="67107BF8" w14:textId="77777777" w:rsidR="00B7177B" w:rsidRDefault="00B7177B" w:rsidP="00D03CD6">
            <w:pPr>
              <w:pStyle w:val="1"/>
              <w:jc w:val="both"/>
              <w:rPr>
                <w:ins w:id="1176" w:author="Martin Cahill (NESO)" w:date="2025-04-23T19:14:00Z" w16du:dateUtc="2025-04-23T18:14:00Z"/>
                <w:u w:val="single"/>
              </w:rPr>
            </w:pPr>
            <w:ins w:id="1177" w:author="Martin Cahill (NESO)" w:date="2025-04-23T19:14:00Z" w16du:dateUtc="2025-04-23T18:14:00Z">
              <w:r>
                <w:rPr>
                  <w:u w:val="single"/>
                </w:rPr>
                <w:t>Capacity used for charging</w:t>
              </w:r>
            </w:ins>
          </w:p>
        </w:tc>
      </w:tr>
      <w:tr w:rsidR="00B7177B" w14:paraId="5B1464ED" w14:textId="77777777" w:rsidTr="00D03CD6">
        <w:trPr>
          <w:ins w:id="1178" w:author="Martin Cahill (NESO)" w:date="2025-04-23T19:14:00Z"/>
        </w:trPr>
        <w:tc>
          <w:tcPr>
            <w:tcW w:w="2571" w:type="dxa"/>
          </w:tcPr>
          <w:p w14:paraId="46AF73ED" w14:textId="77777777" w:rsidR="00B7177B" w:rsidRDefault="00B7177B" w:rsidP="00D03CD6">
            <w:pPr>
              <w:pStyle w:val="1"/>
              <w:jc w:val="both"/>
              <w:rPr>
                <w:ins w:id="1179" w:author="Martin Cahill (NESO)" w:date="2025-04-23T19:14:00Z" w16du:dateUtc="2025-04-23T18:14:00Z"/>
                <w:u w:val="single"/>
              </w:rPr>
            </w:pPr>
            <w:ins w:id="1180" w:author="Martin Cahill (NESO)" w:date="2025-04-23T19:14:00Z" w16du:dateUtc="2025-04-23T18:14:00Z">
              <w:r>
                <w:t>Tariff</w:t>
              </w:r>
            </w:ins>
          </w:p>
        </w:tc>
        <w:tc>
          <w:tcPr>
            <w:tcW w:w="2573" w:type="dxa"/>
          </w:tcPr>
          <w:p w14:paraId="53FF14C0" w14:textId="77777777" w:rsidR="00B7177B" w:rsidRDefault="00B7177B" w:rsidP="00D03CD6">
            <w:pPr>
              <w:pStyle w:val="1"/>
              <w:jc w:val="both"/>
              <w:rPr>
                <w:ins w:id="1181" w:author="Martin Cahill (NESO)" w:date="2025-04-23T19:14:00Z" w16du:dateUtc="2025-04-23T18:14:00Z"/>
                <w:u w:val="single"/>
              </w:rPr>
            </w:pPr>
            <w:ins w:id="1182" w:author="Martin Cahill (NESO)" w:date="2025-04-23T19:14:00Z" w16du:dateUtc="2025-04-23T18:14:00Z">
              <w:r>
                <w:t>Positive</w:t>
              </w:r>
            </w:ins>
          </w:p>
        </w:tc>
        <w:tc>
          <w:tcPr>
            <w:tcW w:w="2573" w:type="dxa"/>
          </w:tcPr>
          <w:p w14:paraId="7BCBF8CA" w14:textId="77777777" w:rsidR="00B7177B" w:rsidRDefault="00B7177B" w:rsidP="00D03CD6">
            <w:pPr>
              <w:pStyle w:val="1"/>
              <w:jc w:val="both"/>
              <w:rPr>
                <w:ins w:id="1183" w:author="Martin Cahill (NESO)" w:date="2025-04-23T19:14:00Z" w16du:dateUtc="2025-04-23T18:14:00Z"/>
                <w:u w:val="single"/>
              </w:rPr>
            </w:pPr>
            <w:ins w:id="1184" w:author="Martin Cahill (NESO)" w:date="2025-04-23T19:14:00Z" w16du:dateUtc="2025-04-23T18:14:00Z">
              <w:r>
                <w:t>Negative</w:t>
              </w:r>
            </w:ins>
          </w:p>
        </w:tc>
      </w:tr>
      <w:tr w:rsidR="00B7177B" w14:paraId="483AD286" w14:textId="77777777" w:rsidTr="00D03CD6">
        <w:trPr>
          <w:ins w:id="1185" w:author="Martin Cahill (NESO)" w:date="2025-04-23T19:14:00Z"/>
        </w:trPr>
        <w:tc>
          <w:tcPr>
            <w:tcW w:w="2571" w:type="dxa"/>
          </w:tcPr>
          <w:p w14:paraId="3870C891" w14:textId="77777777" w:rsidR="00B7177B" w:rsidRDefault="00B7177B" w:rsidP="00D03CD6">
            <w:pPr>
              <w:pStyle w:val="1"/>
              <w:jc w:val="both"/>
              <w:rPr>
                <w:ins w:id="1186" w:author="Martin Cahill (NESO)" w:date="2025-04-23T19:14:00Z" w16du:dateUtc="2025-04-23T18:14:00Z"/>
                <w:u w:val="single"/>
              </w:rPr>
            </w:pPr>
            <w:ins w:id="1187" w:author="Martin Cahill (NESO)" w:date="2025-04-23T19:14:00Z" w16du:dateUtc="2025-04-23T18:14:00Z">
              <w:r>
                <w:t>Peak</w:t>
              </w:r>
            </w:ins>
          </w:p>
        </w:tc>
        <w:tc>
          <w:tcPr>
            <w:tcW w:w="2573" w:type="dxa"/>
          </w:tcPr>
          <w:p w14:paraId="59CB2ECD" w14:textId="31E87F71" w:rsidR="00B7177B" w:rsidRDefault="00B7177B" w:rsidP="00D03CD6">
            <w:pPr>
              <w:pStyle w:val="1"/>
              <w:rPr>
                <w:ins w:id="1188" w:author="Martin Cahill (NESO)" w:date="2025-04-23T19:14:00Z" w16du:dateUtc="2025-04-23T18:14:00Z"/>
                <w:u w:val="single"/>
              </w:rPr>
            </w:pPr>
            <w:ins w:id="1189" w:author="Martin Cahill (NESO)" w:date="2025-04-23T19:14:00Z" w16du:dateUtc="2025-04-23T18:14:00Z">
              <w:r>
                <w:t>MTECP (calculated from installed capacities)</w:t>
              </w:r>
            </w:ins>
          </w:p>
        </w:tc>
        <w:tc>
          <w:tcPr>
            <w:tcW w:w="2573" w:type="dxa"/>
          </w:tcPr>
          <w:p w14:paraId="62CF5D4A" w14:textId="0322B286" w:rsidR="00B7177B" w:rsidRDefault="00B7177B" w:rsidP="00D03CD6">
            <w:pPr>
              <w:pStyle w:val="1"/>
              <w:rPr>
                <w:ins w:id="1190" w:author="Martin Cahill (NESO)" w:date="2025-04-23T19:14:00Z" w16du:dateUtc="2025-04-23T18:14:00Z"/>
                <w:u w:val="single"/>
              </w:rPr>
            </w:pPr>
            <w:ins w:id="1191" w:author="Martin Cahill (NESO)" w:date="2025-04-23T19:14:00Z" w16du:dateUtc="2025-04-23T18:14:00Z">
              <w:r>
                <w:t>MTECP (calculated from maximum metered volumes)</w:t>
              </w:r>
            </w:ins>
          </w:p>
        </w:tc>
      </w:tr>
      <w:tr w:rsidR="00B7177B" w14:paraId="3695D4DF" w14:textId="77777777" w:rsidTr="00D03CD6">
        <w:trPr>
          <w:ins w:id="1192" w:author="Martin Cahill (NESO)" w:date="2025-04-23T19:14:00Z"/>
        </w:trPr>
        <w:tc>
          <w:tcPr>
            <w:tcW w:w="2571" w:type="dxa"/>
          </w:tcPr>
          <w:p w14:paraId="13AB3513" w14:textId="77777777" w:rsidR="00B7177B" w:rsidRDefault="00B7177B" w:rsidP="00D03CD6">
            <w:pPr>
              <w:pStyle w:val="1"/>
              <w:jc w:val="both"/>
              <w:rPr>
                <w:ins w:id="1193" w:author="Martin Cahill (NESO)" w:date="2025-04-23T19:14:00Z" w16du:dateUtc="2025-04-23T18:14:00Z"/>
                <w:u w:val="single"/>
              </w:rPr>
            </w:pPr>
            <w:ins w:id="1194" w:author="Martin Cahill (NESO)" w:date="2025-04-23T19:14:00Z" w16du:dateUtc="2025-04-23T18:14:00Z">
              <w:r>
                <w:t>Year Round Shared</w:t>
              </w:r>
            </w:ins>
          </w:p>
        </w:tc>
        <w:tc>
          <w:tcPr>
            <w:tcW w:w="2573" w:type="dxa"/>
          </w:tcPr>
          <w:p w14:paraId="2A1FDDF0" w14:textId="1CBF4C0F" w:rsidR="00B7177B" w:rsidRDefault="00B7177B" w:rsidP="00D03CD6">
            <w:pPr>
              <w:pStyle w:val="1"/>
              <w:rPr>
                <w:ins w:id="1195" w:author="Martin Cahill (NESO)" w:date="2025-04-23T19:14:00Z" w16du:dateUtc="2025-04-23T18:14:00Z"/>
                <w:u w:val="single"/>
              </w:rPr>
            </w:pPr>
            <w:ins w:id="1196" w:author="Martin Cahill (NESO)" w:date="2025-04-23T19:14:00Z" w16du:dateUtc="2025-04-23T18:14:00Z">
              <w:r>
                <w:t>MTEC (calculated from installed capacities)</w:t>
              </w:r>
            </w:ins>
          </w:p>
        </w:tc>
        <w:tc>
          <w:tcPr>
            <w:tcW w:w="2573" w:type="dxa"/>
          </w:tcPr>
          <w:p w14:paraId="23921755" w14:textId="023FA9F0" w:rsidR="00B7177B" w:rsidRDefault="00B7177B" w:rsidP="00D03CD6">
            <w:pPr>
              <w:pStyle w:val="1"/>
              <w:rPr>
                <w:ins w:id="1197" w:author="Martin Cahill (NESO)" w:date="2025-04-23T19:14:00Z" w16du:dateUtc="2025-04-23T18:14:00Z"/>
                <w:u w:val="single"/>
              </w:rPr>
            </w:pPr>
            <w:ins w:id="1198" w:author="Martin Cahill (NESO)" w:date="2025-04-23T19:14:00Z" w16du:dateUtc="2025-04-23T18:14:00Z">
              <w:r>
                <w:t>MTEC (calculated from maximum metered volumes)</w:t>
              </w:r>
            </w:ins>
          </w:p>
        </w:tc>
      </w:tr>
      <w:tr w:rsidR="00B7177B" w14:paraId="601BC8ED" w14:textId="77777777" w:rsidTr="00D03CD6">
        <w:trPr>
          <w:ins w:id="1199" w:author="Martin Cahill (NESO)" w:date="2025-04-23T19:14:00Z"/>
        </w:trPr>
        <w:tc>
          <w:tcPr>
            <w:tcW w:w="2571" w:type="dxa"/>
          </w:tcPr>
          <w:p w14:paraId="2D14434F" w14:textId="77777777" w:rsidR="00B7177B" w:rsidRDefault="00B7177B" w:rsidP="00D03CD6">
            <w:pPr>
              <w:pStyle w:val="1"/>
              <w:jc w:val="both"/>
              <w:rPr>
                <w:ins w:id="1200" w:author="Martin Cahill (NESO)" w:date="2025-04-23T19:14:00Z" w16du:dateUtc="2025-04-23T18:14:00Z"/>
                <w:u w:val="single"/>
              </w:rPr>
            </w:pPr>
            <w:ins w:id="1201" w:author="Martin Cahill (NESO)" w:date="2025-04-23T19:14:00Z" w16du:dateUtc="2025-04-23T18:14:00Z">
              <w:r>
                <w:t>Year Round Not Shared</w:t>
              </w:r>
            </w:ins>
          </w:p>
        </w:tc>
        <w:tc>
          <w:tcPr>
            <w:tcW w:w="2573" w:type="dxa"/>
          </w:tcPr>
          <w:p w14:paraId="7D66EE6F" w14:textId="099F2E01" w:rsidR="00B7177B" w:rsidRDefault="008A27FD" w:rsidP="00D03CD6">
            <w:pPr>
              <w:pStyle w:val="1"/>
              <w:rPr>
                <w:ins w:id="1202" w:author="Martin Cahill (NESO)" w:date="2025-04-23T19:14:00Z" w16du:dateUtc="2025-04-23T18:14:00Z"/>
                <w:u w:val="single"/>
              </w:rPr>
            </w:pPr>
            <w:ins w:id="1203" w:author="Martin Cahill (NESO)" w:date="2025-04-25T17:43:00Z" w16du:dateUtc="2025-04-25T16:43:00Z">
              <w:r>
                <w:t>MTECN</w:t>
              </w:r>
            </w:ins>
            <w:ins w:id="1204" w:author="Martin Cahill (NESO)" w:date="2025-04-23T19:14:00Z" w16du:dateUtc="2025-04-23T18:14:00Z">
              <w:r w:rsidR="00B7177B">
                <w:t xml:space="preserve"> (calculated from installed capacities)</w:t>
              </w:r>
            </w:ins>
          </w:p>
        </w:tc>
        <w:tc>
          <w:tcPr>
            <w:tcW w:w="2573" w:type="dxa"/>
          </w:tcPr>
          <w:p w14:paraId="70D61620" w14:textId="619391DE" w:rsidR="00B7177B" w:rsidRDefault="008A27FD" w:rsidP="00D03CD6">
            <w:pPr>
              <w:pStyle w:val="1"/>
              <w:rPr>
                <w:ins w:id="1205" w:author="Martin Cahill (NESO)" w:date="2025-04-23T19:14:00Z" w16du:dateUtc="2025-04-23T18:14:00Z"/>
                <w:u w:val="single"/>
              </w:rPr>
            </w:pPr>
            <w:ins w:id="1206" w:author="Martin Cahill (NESO)" w:date="2025-04-25T17:43:00Z" w16du:dateUtc="2025-04-25T16:43:00Z">
              <w:r>
                <w:t>MTECN</w:t>
              </w:r>
            </w:ins>
            <w:ins w:id="1207" w:author="Martin Cahill (NESO)" w:date="2025-04-23T19:14:00Z" w16du:dateUtc="2025-04-23T18:14:00Z">
              <w:r w:rsidR="00B7177B">
                <w:t xml:space="preserve"> (calculated from maximum metered volumes)</w:t>
              </w:r>
            </w:ins>
          </w:p>
        </w:tc>
      </w:tr>
      <w:tr w:rsidR="00B7177B" w14:paraId="7D7A988C" w14:textId="77777777" w:rsidTr="00D03CD6">
        <w:trPr>
          <w:ins w:id="1208" w:author="Martin Cahill (NESO)" w:date="2025-04-23T19:14:00Z"/>
        </w:trPr>
        <w:tc>
          <w:tcPr>
            <w:tcW w:w="2571" w:type="dxa"/>
          </w:tcPr>
          <w:p w14:paraId="24F81D51" w14:textId="77777777" w:rsidR="00B7177B" w:rsidRDefault="00B7177B" w:rsidP="00D03CD6">
            <w:pPr>
              <w:pStyle w:val="1"/>
              <w:jc w:val="both"/>
              <w:rPr>
                <w:ins w:id="1209" w:author="Martin Cahill (NESO)" w:date="2025-04-23T19:14:00Z" w16du:dateUtc="2025-04-23T18:14:00Z"/>
              </w:rPr>
            </w:pPr>
            <w:ins w:id="1210" w:author="Martin Cahill (NESO)" w:date="2025-04-23T19:14:00Z" w16du:dateUtc="2025-04-23T18:14:00Z">
              <w:r>
                <w:t>Adjustment</w:t>
              </w:r>
            </w:ins>
          </w:p>
        </w:tc>
        <w:tc>
          <w:tcPr>
            <w:tcW w:w="2573" w:type="dxa"/>
          </w:tcPr>
          <w:p w14:paraId="5D897182" w14:textId="0883CBF8" w:rsidR="00B7177B" w:rsidRDefault="00B7177B" w:rsidP="00D03CD6">
            <w:pPr>
              <w:pStyle w:val="1"/>
              <w:rPr>
                <w:ins w:id="1211" w:author="Martin Cahill (NESO)" w:date="2025-04-23T19:14:00Z" w16du:dateUtc="2025-04-23T18:14:00Z"/>
                <w:u w:val="single"/>
              </w:rPr>
            </w:pPr>
            <w:ins w:id="1212" w:author="Martin Cahill (NESO)" w:date="2025-04-23T19:14:00Z" w16du:dateUtc="2025-04-23T18:14:00Z">
              <w:r>
                <w:t>MTEC (calculated from installed capacities)</w:t>
              </w:r>
            </w:ins>
          </w:p>
        </w:tc>
        <w:tc>
          <w:tcPr>
            <w:tcW w:w="2573" w:type="dxa"/>
          </w:tcPr>
          <w:p w14:paraId="7CD47432" w14:textId="23D73FA9" w:rsidR="00B7177B" w:rsidRDefault="00B7177B" w:rsidP="00D03CD6">
            <w:pPr>
              <w:pStyle w:val="1"/>
              <w:rPr>
                <w:ins w:id="1213" w:author="Martin Cahill (NESO)" w:date="2025-04-23T19:14:00Z" w16du:dateUtc="2025-04-23T18:14:00Z"/>
                <w:u w:val="single"/>
              </w:rPr>
            </w:pPr>
            <w:ins w:id="1214" w:author="Martin Cahill (NESO)" w:date="2025-04-23T19:14:00Z" w16du:dateUtc="2025-04-23T18:14:00Z">
              <w:r>
                <w:t>MTEC (calculated from maximum metered volumes)</w:t>
              </w:r>
            </w:ins>
          </w:p>
        </w:tc>
      </w:tr>
    </w:tbl>
    <w:p w14:paraId="2FE2D9CF" w14:textId="77777777" w:rsidR="00B7177B" w:rsidRDefault="00B7177B" w:rsidP="00674102">
      <w:pPr>
        <w:pStyle w:val="1"/>
        <w:ind w:left="1627"/>
        <w:jc w:val="both"/>
      </w:pP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w:t>
      </w:r>
      <w:proofErr w:type="spellStart"/>
      <w:r>
        <w:t>pro rated</w:t>
      </w:r>
      <w:proofErr w:type="spellEnd"/>
      <w:r>
        <w:t xml:space="preserve">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w:t>
      </w:r>
      <w:proofErr w:type="gramStart"/>
      <w:r>
        <w:t>tariff changes</w:t>
      </w:r>
      <w:proofErr w:type="gramEnd"/>
      <w:r>
        <w:t xml:space="preserve"> from being positive to negative or vice versa, the Chargeable Capacity for the entire </w:t>
      </w:r>
      <w:r w:rsidR="00A3322B" w:rsidRPr="00A3322B">
        <w:rPr>
          <w:b/>
        </w:rPr>
        <w:t>Financial Year</w:t>
      </w:r>
      <w:r>
        <w:t xml:space="preserve"> will be determined based on the net position of the </w:t>
      </w:r>
      <w:proofErr w:type="spellStart"/>
      <w:r>
        <w:t>pro rated</w:t>
      </w:r>
      <w:proofErr w:type="spellEnd"/>
      <w:r>
        <w:t xml:space="preserve">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1215" w:name="_Toc274049717"/>
      <w:r>
        <w:t>Basis of Wider Generation Charges</w:t>
      </w:r>
      <w:bookmarkEnd w:id="526"/>
      <w:bookmarkEnd w:id="527"/>
      <w:bookmarkEnd w:id="1215"/>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1216" w:name="_Toc274049718"/>
      <w:r w:rsidRPr="00887323">
        <w:rPr>
          <w:rFonts w:ascii="Arial" w:hAnsi="Arial" w:cs="Arial"/>
          <w:b/>
        </w:rPr>
        <w:t>Generation with positive wider tariffs</w:t>
      </w:r>
      <w:bookmarkEnd w:id="1216"/>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xml:space="preserve">.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1217" w:name="_Ref272935596"/>
      <w:r>
        <w:t>The short-term chargeable capacity for Power Stations situated with positive generation tariffs is any approved STTEC or LDTEC applicable to that Power Station during a valid STTEC Period or LDTEC Period, as appropriate.</w:t>
      </w:r>
      <w:bookmarkEnd w:id="1217"/>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 xml:space="preserve">he </w:t>
      </w:r>
      <w:proofErr w:type="gramStart"/>
      <w:r w:rsidRPr="0074131D">
        <w:rPr>
          <w:rFonts w:cs="Arial"/>
          <w:szCs w:val="22"/>
        </w:rPr>
        <w:t>short term</w:t>
      </w:r>
      <w:proofErr w:type="gramEnd"/>
      <w:r w:rsidRPr="0074131D">
        <w:rPr>
          <w:rFonts w:cs="Arial"/>
          <w:szCs w:val="22"/>
        </w:rPr>
        <w:t xml:space="preserve">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1220" w:name="_Toc49661143"/>
      <w:bookmarkStart w:id="1221" w:name="_Toc274049719"/>
      <w:r w:rsidRPr="004248A1">
        <w:rPr>
          <w:rFonts w:ascii="Arial" w:hAnsi="Arial" w:cs="Arial"/>
          <w:b/>
        </w:rPr>
        <w:t xml:space="preserve">Generation with negative wider </w:t>
      </w:r>
      <w:bookmarkEnd w:id="1220"/>
      <w:r w:rsidRPr="004248A1">
        <w:rPr>
          <w:rFonts w:ascii="Arial" w:hAnsi="Arial" w:cs="Arial"/>
          <w:b/>
        </w:rPr>
        <w:t>tariffs</w:t>
      </w:r>
      <w:bookmarkEnd w:id="1221"/>
    </w:p>
    <w:p w14:paraId="5B84D42C" w14:textId="77777777" w:rsidR="006661FE" w:rsidRDefault="006661FE" w:rsidP="007D27B2">
      <w:pPr>
        <w:pStyle w:val="1"/>
        <w:numPr>
          <w:ilvl w:val="0"/>
          <w:numId w:val="73"/>
        </w:numPr>
        <w:jc w:val="both"/>
      </w:pPr>
      <w:bookmarkStart w:id="1222"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xml:space="preserve">.  For the avoidance of doubt, TNUoS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1223"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1223"/>
    </w:p>
    <w:bookmarkEnd w:id="1222"/>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1224" w:name="_Toc274049720"/>
      <w:r>
        <w:t>Basis of Local Generation Charges</w:t>
      </w:r>
      <w:bookmarkEnd w:id="1224"/>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1225" w:name="_Toc497131273"/>
      <w:bookmarkStart w:id="1226" w:name="_Toc32201095"/>
      <w:bookmarkStart w:id="1227" w:name="_Toc49661145"/>
      <w:bookmarkStart w:id="1228" w:name="_Toc274049722"/>
      <w:bookmarkStart w:id="1229" w:name="_Hlt497625183"/>
      <w:r>
        <w:t>Monthly Charges</w:t>
      </w:r>
      <w:bookmarkEnd w:id="1225"/>
      <w:bookmarkEnd w:id="1226"/>
      <w:bookmarkEnd w:id="1227"/>
      <w:bookmarkEnd w:id="1228"/>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1230" w:name="_Hlt532284319"/>
      <w:bookmarkStart w:id="1231" w:name="_Ref272933161"/>
      <w:bookmarkEnd w:id="1230"/>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1231"/>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w:t>
      </w:r>
      <w:proofErr w:type="gramStart"/>
      <w:r>
        <w:t>in a given year</w:t>
      </w:r>
      <w:proofErr w:type="gramEnd"/>
      <w:r>
        <w:t>,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1232" w:name="_Toc274049723"/>
      <w:r>
        <w:t>Ad hoc Charges</w:t>
      </w:r>
      <w:bookmarkEnd w:id="1232"/>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proofErr w:type="gramStart"/>
      <w:r>
        <w:rPr>
          <w:rFonts w:cs="Arial"/>
          <w:szCs w:val="22"/>
        </w:rPr>
        <w:t>short term</w:t>
      </w:r>
      <w:proofErr w:type="gramEnd"/>
      <w:r>
        <w:rPr>
          <w:rFonts w:cs="Arial"/>
          <w:szCs w:val="22"/>
        </w:rPr>
        <w:t xml:space="preserve">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proofErr w:type="gramStart"/>
      <w:r>
        <w:rPr>
          <w:rFonts w:cs="Arial"/>
          <w:szCs w:val="22"/>
        </w:rPr>
        <w:t>short term</w:t>
      </w:r>
      <w:proofErr w:type="gramEnd"/>
      <w:r>
        <w:rPr>
          <w:rFonts w:cs="Arial"/>
          <w:szCs w:val="22"/>
        </w:rPr>
        <w:t xml:space="preserve">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 xml:space="preserve">ged </w:t>
      </w:r>
      <w:proofErr w:type="gramStart"/>
      <w:r>
        <w:rPr>
          <w:rFonts w:cs="Arial"/>
          <w:szCs w:val="22"/>
        </w:rPr>
        <w:t>on a monthly basis</w:t>
      </w:r>
      <w:proofErr w:type="gramEnd"/>
      <w:r>
        <w:rPr>
          <w:rFonts w:cs="Arial"/>
          <w:szCs w:val="22"/>
        </w:rPr>
        <w:t>.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 xml:space="preserve">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w:t>
      </w:r>
      <w:proofErr w:type="gramStart"/>
      <w:r>
        <w:rPr>
          <w:rFonts w:ascii="Arial" w:hAnsi="Arial" w:cs="Arial"/>
          <w:sz w:val="22"/>
          <w:szCs w:val="22"/>
        </w:rPr>
        <w:t>short term</w:t>
      </w:r>
      <w:proofErr w:type="gramEnd"/>
      <w:r>
        <w:rPr>
          <w:rFonts w:ascii="Arial" w:hAnsi="Arial" w:cs="Arial"/>
          <w:sz w:val="22"/>
          <w:szCs w:val="22"/>
        </w:rPr>
        <w:t xml:space="preserve">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4"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1233" w:name="_Toc274049724"/>
      <w:r w:rsidRPr="00FE2E3E">
        <w:t>Embedded Transmission Use of System Charges “</w:t>
      </w:r>
      <w:proofErr w:type="spellStart"/>
      <w:r w:rsidRPr="00FE2E3E">
        <w:t>ETUoS</w:t>
      </w:r>
      <w:proofErr w:type="spellEnd"/>
      <w:r w:rsidRPr="00FE2E3E">
        <w:t>”</w:t>
      </w:r>
      <w:bookmarkEnd w:id="1233"/>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1234"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  The charge relates to the provision and use of the onshore distribution network.</w:t>
      </w:r>
      <w:bookmarkEnd w:id="1234"/>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 xml:space="preserve">The main purpose of </w:t>
      </w:r>
      <w:proofErr w:type="spellStart"/>
      <w:r>
        <w:t>ETUoS</w:t>
      </w:r>
      <w:proofErr w:type="spellEnd"/>
      <w:r>
        <w:t xml:space="preserve"> charges is to pass through the charges that are levied by the DNO on the NETSO to the offshore generator(s).  This charge</w:t>
      </w:r>
      <w:r w:rsidR="006D5F93">
        <w:t>,</w:t>
      </w:r>
      <w:r>
        <w:t xml:space="preserve"> </w:t>
      </w:r>
      <w:r w:rsidR="007256FB" w:rsidRPr="007256FB">
        <w:t xml:space="preserve">known as the </w:t>
      </w:r>
      <w:proofErr w:type="spellStart"/>
      <w:r w:rsidR="007256FB" w:rsidRPr="007256FB">
        <w:t>ETUoS</w:t>
      </w:r>
      <w:r w:rsidR="00E47856" w:rsidRPr="00CD5631">
        <w:rPr>
          <w:u w:val="single"/>
          <w:vertAlign w:val="subscript"/>
        </w:rPr>
        <w:t>DNO</w:t>
      </w:r>
      <w:proofErr w:type="spellEnd"/>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part of the Offshore Transmission Owner tender revenue stream</w:t>
      </w:r>
      <w:r w:rsidR="007256FB">
        <w:t xml:space="preserve">, </w:t>
      </w:r>
      <w:r w:rsidR="007256FB" w:rsidRPr="007256FB">
        <w:t xml:space="preserve">this is known as the </w:t>
      </w:r>
      <w:proofErr w:type="spellStart"/>
      <w:r w:rsidR="007256FB" w:rsidRPr="00BA0D43">
        <w:t>ETUoS</w:t>
      </w:r>
      <w:r w:rsidR="00E47856" w:rsidRPr="00CD5631">
        <w:rPr>
          <w:u w:val="single"/>
          <w:vertAlign w:val="subscript"/>
        </w:rPr>
        <w:t>OFTO</w:t>
      </w:r>
      <w:proofErr w:type="spellEnd"/>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 xml:space="preserve">The </w:t>
      </w:r>
      <w:proofErr w:type="spellStart"/>
      <w:r w:rsidRPr="00BA0D43">
        <w:t>ETUoS</w:t>
      </w:r>
      <w:r w:rsidR="00EA1182" w:rsidRPr="00CD5631">
        <w:rPr>
          <w:u w:val="single"/>
          <w:vertAlign w:val="subscript"/>
        </w:rPr>
        <w:t>OFTO</w:t>
      </w:r>
      <w:proofErr w:type="spellEnd"/>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 xml:space="preserve">In the year of asset transfer to the OFTO, the </w:t>
      </w:r>
      <w:proofErr w:type="spellStart"/>
      <w:r w:rsidRPr="00BA0D43">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 xml:space="preserve">In all subsequent years, the </w:t>
      </w:r>
      <w:proofErr w:type="spellStart"/>
      <w:r w:rsidRPr="00BA0D43">
        <w:t>ETUoS</w:t>
      </w:r>
      <w:r w:rsidRPr="00CD5631">
        <w:rPr>
          <w:u w:val="single"/>
          <w:vertAlign w:val="subscript"/>
        </w:rPr>
        <w:t>OFTO</w:t>
      </w:r>
      <w:proofErr w:type="spellEnd"/>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proofErr w:type="spellStart"/>
      <w:r w:rsidRPr="00CC06E2">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proofErr w:type="spellStart"/>
      <w:r w:rsidRPr="00BA0D43">
        <w:t>ETUoS</w:t>
      </w:r>
      <w:bookmarkStart w:id="1235" w:name="_Hlk155617635"/>
      <w:r w:rsidR="00CC06E2" w:rsidRPr="00CD5631">
        <w:rPr>
          <w:u w:val="single"/>
          <w:vertAlign w:val="subscript"/>
        </w:rPr>
        <w:t>DNO</w:t>
      </w:r>
      <w:bookmarkEnd w:id="1235"/>
      <w:proofErr w:type="spellEnd"/>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w:t>
      </w:r>
      <w:proofErr w:type="spellStart"/>
      <w:r w:rsidRPr="00BA0D43">
        <w:t>ETUoS</w:t>
      </w:r>
      <w:r w:rsidR="00CC06E2" w:rsidRPr="00CD5631">
        <w:rPr>
          <w:u w:val="single"/>
          <w:vertAlign w:val="subscript"/>
        </w:rPr>
        <w:t>OFTO</w:t>
      </w:r>
      <w:proofErr w:type="spellEnd"/>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 xml:space="preserve">Where a DNO’s charge relates to more than one offshore generator, the related </w:t>
      </w:r>
      <w:proofErr w:type="spellStart"/>
      <w:r w:rsidRPr="00BA0D43">
        <w:t>ETUoS</w:t>
      </w:r>
      <w:r w:rsidR="00CC06E2" w:rsidRPr="00CD5631">
        <w:rPr>
          <w:u w:val="single"/>
          <w:vertAlign w:val="subscript"/>
        </w:rPr>
        <w:t>DNO</w:t>
      </w:r>
      <w:proofErr w:type="spellEnd"/>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 xml:space="preserve">Invoices for </w:t>
      </w:r>
      <w:proofErr w:type="spellStart"/>
      <w:r w:rsidRPr="00BA0D43">
        <w:t>ETUoS</w:t>
      </w:r>
      <w:r w:rsidR="00CC06E2" w:rsidRPr="00CD5631">
        <w:rPr>
          <w:u w:val="single"/>
          <w:vertAlign w:val="subscript"/>
        </w:rPr>
        <w:t>DNO</w:t>
      </w:r>
      <w:proofErr w:type="spellEnd"/>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 xml:space="preserve">As the </w:t>
      </w:r>
      <w:proofErr w:type="spellStart"/>
      <w:r w:rsidRPr="00BA0D43">
        <w:t>ETUoS</w:t>
      </w:r>
      <w:r w:rsidR="00CC06E2" w:rsidRPr="00CD5631">
        <w:rPr>
          <w:u w:val="single"/>
          <w:vertAlign w:val="subscript"/>
        </w:rPr>
        <w:t>DNO</w:t>
      </w:r>
      <w:proofErr w:type="spellEnd"/>
      <w:r w:rsidRPr="00BA0D43">
        <w:t xml:space="preserve"> charges reflect the DNO charges to</w:t>
      </w:r>
      <w:r w:rsidR="006823C2" w:rsidRPr="00BA0D43">
        <w:t xml:space="preserve"> </w:t>
      </w:r>
      <w:r w:rsidR="00E71EB2" w:rsidRPr="00BA0D43">
        <w:rPr>
          <w:b/>
        </w:rPr>
        <w:t>The Company</w:t>
      </w:r>
      <w:r w:rsidRPr="00BA0D43">
        <w:t xml:space="preserve">, such charges will be subject to variation when varied by the DNO.  Where the User disputes regarding the </w:t>
      </w:r>
      <w:proofErr w:type="spellStart"/>
      <w:r w:rsidRPr="00BA0D43">
        <w:t>ETUoS</w:t>
      </w:r>
      <w:r w:rsidR="00CC06E2" w:rsidRPr="00CD5631">
        <w:rPr>
          <w:u w:val="single"/>
          <w:vertAlign w:val="subscript"/>
        </w:rPr>
        <w:t>DNO</w:t>
      </w:r>
      <w:proofErr w:type="spellEnd"/>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1236" w:name="_Toc32201096"/>
      <w:bookmarkStart w:id="1237" w:name="_Toc49661146"/>
      <w:bookmarkStart w:id="1238" w:name="_Toc274049725"/>
      <w:r>
        <w:t>Reconciliation of Generation Charges</w:t>
      </w:r>
      <w:bookmarkEnd w:id="1236"/>
      <w:bookmarkEnd w:id="1237"/>
      <w:bookmarkEnd w:id="1238"/>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DB27811"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5642D4">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1239" w:name="_Toc32201097"/>
      <w:bookmarkStart w:id="1240" w:name="_Toc49661147"/>
      <w:bookmarkStart w:id="1241" w:name="_Toc274049726"/>
      <w:bookmarkEnd w:id="1229"/>
      <w:r>
        <w:t>Further Information</w:t>
      </w:r>
      <w:bookmarkEnd w:id="1239"/>
      <w:bookmarkEnd w:id="1240"/>
      <w:bookmarkEnd w:id="1241"/>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1242" w:name="_Toc32201098"/>
      <w:r>
        <w:br w:type="page"/>
      </w:r>
      <w:bookmarkStart w:id="1243" w:name="_Toc49661148"/>
      <w:bookmarkStart w:id="1244" w:name="_Toc274049727"/>
      <w:r w:rsidRPr="00FE40FB">
        <w:rPr>
          <w:color w:val="auto"/>
          <w:sz w:val="28"/>
          <w:szCs w:val="28"/>
        </w:rPr>
        <w:t>14.19 Data Requirements</w:t>
      </w:r>
      <w:bookmarkEnd w:id="1242"/>
      <w:bookmarkEnd w:id="1243"/>
      <w:bookmarkEnd w:id="1244"/>
    </w:p>
    <w:p w14:paraId="1B1F56AD" w14:textId="77777777" w:rsidR="006661FE" w:rsidRDefault="006661FE" w:rsidP="006661FE">
      <w:pPr>
        <w:pStyle w:val="Heading2"/>
      </w:pPr>
    </w:p>
    <w:p w14:paraId="1C4CFCE6" w14:textId="77777777" w:rsidR="006661FE" w:rsidRDefault="006661FE" w:rsidP="006661FE">
      <w:pPr>
        <w:pStyle w:val="Heading2"/>
      </w:pPr>
      <w:bookmarkStart w:id="1245" w:name="_Toc32201099"/>
      <w:bookmarkStart w:id="1246" w:name="_Toc49661149"/>
      <w:bookmarkStart w:id="1247" w:name="_Toc274049728"/>
      <w:r>
        <w:t>Data Required for Charge Setting</w:t>
      </w:r>
      <w:bookmarkEnd w:id="1245"/>
      <w:bookmarkEnd w:id="1246"/>
      <w:bookmarkEnd w:id="1247"/>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 xml:space="preserve">The </w:t>
      </w:r>
      <w:proofErr w:type="spellStart"/>
      <w:r>
        <w:rPr>
          <w:b/>
        </w:rPr>
        <w:t>BSCCo</w:t>
      </w:r>
      <w:proofErr w:type="spellEnd"/>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1248" w:name="_Toc32201100"/>
      <w:bookmarkStart w:id="1249" w:name="_Toc49661150"/>
      <w:bookmarkStart w:id="1250" w:name="_Toc274049729"/>
      <w:r>
        <w:t>Data Required for Calculating Users’ Charges</w:t>
      </w:r>
      <w:bookmarkEnd w:id="1248"/>
      <w:bookmarkEnd w:id="1249"/>
      <w:bookmarkEnd w:id="1250"/>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proofErr w:type="gramStart"/>
      <w:r>
        <w:t>In order for</w:t>
      </w:r>
      <w:proofErr w:type="gramEnd"/>
      <w:r>
        <w:t xml:space="preserve">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1251" w:name="_Toc32201101"/>
      <w:r>
        <w:br w:type="page"/>
      </w:r>
      <w:bookmarkStart w:id="1252" w:name="_Toc49661151"/>
      <w:bookmarkStart w:id="1253" w:name="_Toc274049730"/>
      <w:r w:rsidRPr="00FE40FB">
        <w:rPr>
          <w:color w:val="auto"/>
          <w:sz w:val="28"/>
          <w:szCs w:val="28"/>
        </w:rPr>
        <w:t>14.20 Applications</w:t>
      </w:r>
      <w:bookmarkEnd w:id="1251"/>
      <w:bookmarkEnd w:id="1252"/>
      <w:bookmarkEnd w:id="1253"/>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 xml:space="preserve">To ensure that application fees for short-term access are cost reflective, fees may be comprised of </w:t>
      </w:r>
      <w:proofErr w:type="gramStart"/>
      <w:r>
        <w:t>a number of</w:t>
      </w:r>
      <w:proofErr w:type="gramEnd"/>
      <w:r>
        <w:t xml:space="preserve"> components.  For instance, the LDTEC Request Fee is comprised of </w:t>
      </w:r>
      <w:proofErr w:type="gramStart"/>
      <w:r>
        <w:t>a number of</w:t>
      </w:r>
      <w:proofErr w:type="gramEnd"/>
      <w:r>
        <w:t xml:space="preserve">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1254" w:name="_Ref531603538"/>
      <w:bookmarkStart w:id="1255" w:name="_Toc32201102"/>
      <w:r>
        <w:br w:type="page"/>
      </w:r>
      <w:bookmarkStart w:id="1256" w:name="_Toc49661152"/>
      <w:bookmarkStart w:id="1257" w:name="_Toc274049731"/>
      <w:bookmarkEnd w:id="1254"/>
      <w:bookmarkEnd w:id="1255"/>
      <w:r w:rsidRPr="00FE40FB">
        <w:rPr>
          <w:color w:val="auto"/>
        </w:rPr>
        <w:t xml:space="preserve">14.21 </w:t>
      </w:r>
      <w:r w:rsidRPr="00FE40FB">
        <w:rPr>
          <w:color w:val="auto"/>
          <w:sz w:val="28"/>
          <w:szCs w:val="28"/>
        </w:rPr>
        <w:t>Transport Model Example</w:t>
      </w:r>
      <w:bookmarkEnd w:id="1256"/>
      <w:bookmarkEnd w:id="1257"/>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5"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AB3C95"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7006C0"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0A0A6A"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F47783C" w14:textId="1CEFAB27" w:rsidR="006E70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w:t>
      </w:r>
      <w:proofErr w:type="gramStart"/>
      <w:r>
        <w:rPr>
          <w:rFonts w:ascii="Arial" w:hAnsi="Arial" w:cs="Arial"/>
          <w:sz w:val="22"/>
        </w:rPr>
        <w:t xml:space="preserve">Round </w:t>
      </w:r>
      <w:r w:rsidR="006661FE" w:rsidRPr="004248A1">
        <w:rPr>
          <w:rFonts w:ascii="Arial" w:hAnsi="Arial" w:cs="Arial"/>
          <w:sz w:val="22"/>
        </w:rPr>
        <w:t xml:space="preserve"> generation</w:t>
      </w:r>
      <w:proofErr w:type="gramEnd"/>
      <w:r w:rsidR="006661FE" w:rsidRPr="004248A1">
        <w:rPr>
          <w:rFonts w:ascii="Arial" w:hAnsi="Arial" w:cs="Arial"/>
          <w:sz w:val="22"/>
        </w:rPr>
        <w:t xml:space="preserve">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00BE1EF5">
        <w:rPr>
          <w:rFonts w:ascii="Arial" w:hAnsi="Arial" w:cs="Arial"/>
          <w:sz w:val="22"/>
        </w:rPr>
        <w:t xml:space="preserve"> </w:t>
      </w:r>
      <w:r w:rsidR="004E65CB">
        <w:rPr>
          <w:rFonts w:ascii="Arial" w:hAnsi="Arial" w:cs="Arial"/>
          <w:sz w:val="22"/>
        </w:rPr>
        <w:t xml:space="preserve">as per 14.15.7, </w:t>
      </w:r>
      <w:r w:rsidR="006661FE" w:rsidRPr="004248A1">
        <w:rPr>
          <w:rFonts w:ascii="Arial" w:hAnsi="Arial" w:cs="Arial"/>
          <w:sz w:val="22"/>
        </w:rPr>
        <w:t>such that total system generation equals total system demand</w:t>
      </w:r>
      <w:r w:rsidR="00FD015B">
        <w:rPr>
          <w:rFonts w:ascii="Arial" w:hAnsi="Arial" w:cs="Arial"/>
          <w:sz w:val="22"/>
        </w:rPr>
        <w:t xml:space="preserve"> minus total imports from external systems</w:t>
      </w:r>
      <w:r w:rsidR="006661FE" w:rsidRPr="004248A1">
        <w:rPr>
          <w:rFonts w:ascii="Arial" w:hAnsi="Arial" w:cs="Arial"/>
          <w:sz w:val="22"/>
        </w:rPr>
        <w:t>.</w:t>
      </w:r>
    </w:p>
    <w:p w14:paraId="728CAAB7" w14:textId="77777777" w:rsidR="006E70FE" w:rsidRPr="006149D0" w:rsidRDefault="006E70FE" w:rsidP="006E70FE">
      <w:pPr>
        <w:pStyle w:val="BodyText"/>
        <w:rPr>
          <w:rFonts w:ascii="Arial" w:hAnsi="Arial" w:cs="Arial"/>
          <w:sz w:val="22"/>
          <w:u w:val="single"/>
        </w:rPr>
      </w:pPr>
      <w:r w:rsidRPr="006149D0">
        <w:rPr>
          <w:rFonts w:ascii="Arial" w:hAnsi="Arial" w:cs="Arial"/>
          <w:sz w:val="22"/>
          <w:u w:val="single"/>
        </w:rPr>
        <w:t>Scaling Factor Adjustment to 10% minimum</w:t>
      </w:r>
    </w:p>
    <w:p w14:paraId="197E3581" w14:textId="77777777" w:rsidR="006E70FE" w:rsidRDefault="006E70FE" w:rsidP="006E70FE">
      <w:pPr>
        <w:pStyle w:val="BodyText"/>
        <w:rPr>
          <w:rFonts w:ascii="Arial" w:hAnsi="Arial" w:cs="Arial"/>
          <w:sz w:val="22"/>
        </w:rPr>
      </w:pPr>
      <w:r>
        <w:rPr>
          <w:rFonts w:ascii="Arial" w:hAnsi="Arial" w:cs="Arial"/>
          <w:sz w:val="22"/>
        </w:rPr>
        <w:t>If the SQSS process gives a variable scaling factor less than 10%, then it will be adjusted along with the fixed factors as per the following example.</w:t>
      </w:r>
    </w:p>
    <w:p w14:paraId="19D755A1" w14:textId="77777777" w:rsidR="006E70FE" w:rsidRDefault="006E70FE" w:rsidP="006E70FE">
      <w:pPr>
        <w:pStyle w:val="BodyText"/>
        <w:rPr>
          <w:rFonts w:ascii="Arial" w:hAnsi="Arial" w:cs="Arial"/>
          <w:sz w:val="22"/>
        </w:rPr>
      </w:pPr>
      <w:r>
        <w:rPr>
          <w:rFonts w:ascii="Arial" w:hAnsi="Arial" w:cs="Arial"/>
          <w:sz w:val="22"/>
        </w:rPr>
        <w:t>Total Unscaled TEC = 107600</w:t>
      </w:r>
      <w:r>
        <w:rPr>
          <w:rFonts w:ascii="Arial" w:hAnsi="Arial" w:cs="Arial"/>
          <w:sz w:val="22"/>
        </w:rPr>
        <w:br/>
        <w:t>ACS Demand = 49870</w:t>
      </w:r>
    </w:p>
    <w:p w14:paraId="74FCCB11" w14:textId="77777777" w:rsidR="006E70FE" w:rsidRDefault="006E70FE" w:rsidP="006E70FE">
      <w:pPr>
        <w:pStyle w:val="BodyText"/>
        <w:rPr>
          <w:rFonts w:ascii="Arial" w:hAnsi="Arial" w:cs="Arial"/>
          <w:sz w:val="22"/>
        </w:rPr>
      </w:pPr>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997"/>
        <w:gridCol w:w="1107"/>
      </w:tblGrid>
      <w:tr w:rsidR="006E70FE" w:rsidRPr="004A1FA9" w14:paraId="1AA98A48" w14:textId="77777777" w:rsidTr="00F24169">
        <w:trPr>
          <w:trHeight w:val="191"/>
        </w:trPr>
        <w:tc>
          <w:tcPr>
            <w:tcW w:w="1709" w:type="dxa"/>
            <w:noWrap/>
            <w:hideMark/>
          </w:tcPr>
          <w:p w14:paraId="2107334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Generator Type</w:t>
            </w:r>
          </w:p>
        </w:tc>
        <w:tc>
          <w:tcPr>
            <w:tcW w:w="1083" w:type="dxa"/>
            <w:noWrap/>
            <w:hideMark/>
          </w:tcPr>
          <w:p w14:paraId="2C4603A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TEC</w:t>
            </w:r>
          </w:p>
        </w:tc>
        <w:tc>
          <w:tcPr>
            <w:tcW w:w="867" w:type="dxa"/>
          </w:tcPr>
          <w:p w14:paraId="1506081D" w14:textId="77777777" w:rsidR="006E70FE" w:rsidRPr="00873915" w:rsidRDefault="006E70FE" w:rsidP="00F24169">
            <w:pPr>
              <w:pStyle w:val="BodyText"/>
              <w:rPr>
                <w:rFonts w:ascii="Arial" w:hAnsi="Arial" w:cs="Arial"/>
                <w:sz w:val="18"/>
                <w:szCs w:val="16"/>
              </w:rPr>
            </w:pPr>
            <w:r>
              <w:rPr>
                <w:rFonts w:ascii="Arial" w:hAnsi="Arial" w:cs="Arial"/>
                <w:sz w:val="18"/>
                <w:szCs w:val="16"/>
              </w:rPr>
              <w:t>Type</w:t>
            </w:r>
          </w:p>
        </w:tc>
        <w:tc>
          <w:tcPr>
            <w:tcW w:w="1678" w:type="dxa"/>
            <w:noWrap/>
            <w:hideMark/>
          </w:tcPr>
          <w:p w14:paraId="23720519" w14:textId="77777777" w:rsidR="006E70FE" w:rsidRPr="006149D0" w:rsidRDefault="006E70FE" w:rsidP="00F24169">
            <w:pPr>
              <w:pStyle w:val="BodyText"/>
              <w:rPr>
                <w:rFonts w:ascii="Arial" w:hAnsi="Arial" w:cs="Arial"/>
                <w:sz w:val="18"/>
                <w:szCs w:val="16"/>
              </w:rPr>
            </w:pPr>
            <w:proofErr w:type="gramStart"/>
            <w:r>
              <w:rPr>
                <w:rFonts w:ascii="Arial" w:hAnsi="Arial" w:cs="Arial"/>
                <w:sz w:val="18"/>
                <w:szCs w:val="16"/>
              </w:rPr>
              <w:t>Year Round</w:t>
            </w:r>
            <w:proofErr w:type="gramEnd"/>
            <w:r>
              <w:rPr>
                <w:rFonts w:ascii="Arial" w:hAnsi="Arial" w:cs="Arial"/>
                <w:sz w:val="18"/>
                <w:szCs w:val="16"/>
              </w:rPr>
              <w:t xml:space="preserve"> Background SQSS Scaling Factor</w:t>
            </w:r>
          </w:p>
        </w:tc>
        <w:tc>
          <w:tcPr>
            <w:tcW w:w="1604" w:type="dxa"/>
            <w:noWrap/>
            <w:hideMark/>
          </w:tcPr>
          <w:p w14:paraId="683A4B4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p>
        </w:tc>
        <w:tc>
          <w:tcPr>
            <w:tcW w:w="1310" w:type="dxa"/>
          </w:tcPr>
          <w:p w14:paraId="1F66A94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Scaling Factor after </w:t>
            </w:r>
            <w:r>
              <w:rPr>
                <w:rFonts w:ascii="Arial" w:hAnsi="Arial" w:cs="Arial"/>
                <w:sz w:val="18"/>
                <w:szCs w:val="16"/>
              </w:rPr>
              <w:t xml:space="preserve">10% floor applied </w:t>
            </w:r>
          </w:p>
        </w:tc>
        <w:tc>
          <w:tcPr>
            <w:tcW w:w="1093" w:type="dxa"/>
          </w:tcPr>
          <w:p w14:paraId="4079C5E4" w14:textId="77777777" w:rsidR="006E70FE" w:rsidRPr="006149D0" w:rsidRDefault="006E70FE" w:rsidP="00F24169">
            <w:pPr>
              <w:pStyle w:val="BodyText"/>
              <w:rPr>
                <w:rFonts w:ascii="Arial" w:hAnsi="Arial" w:cs="Arial"/>
                <w:sz w:val="18"/>
                <w:szCs w:val="16"/>
              </w:rPr>
            </w:pPr>
            <w:r>
              <w:rPr>
                <w:rFonts w:ascii="Arial" w:hAnsi="Arial" w:cs="Arial"/>
                <w:sz w:val="18"/>
                <w:szCs w:val="16"/>
              </w:rPr>
              <w:t>Scaled Generation after floor applied for variable</w:t>
            </w:r>
          </w:p>
        </w:tc>
      </w:tr>
      <w:tr w:rsidR="006E70FE" w:rsidRPr="004A1FA9" w14:paraId="50E72589" w14:textId="77777777" w:rsidTr="00F24169">
        <w:trPr>
          <w:trHeight w:val="191"/>
        </w:trPr>
        <w:tc>
          <w:tcPr>
            <w:tcW w:w="1709" w:type="dxa"/>
            <w:noWrap/>
            <w:hideMark/>
          </w:tcPr>
          <w:p w14:paraId="752AA67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Biomass</w:t>
            </w:r>
          </w:p>
        </w:tc>
        <w:tc>
          <w:tcPr>
            <w:tcW w:w="1083" w:type="dxa"/>
            <w:noWrap/>
            <w:hideMark/>
          </w:tcPr>
          <w:p w14:paraId="00406FC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430C2132"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43624C1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2D0DD6D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06F6B5D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1AACF7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5074B0DC" w14:textId="77777777" w:rsidTr="00F24169">
        <w:trPr>
          <w:trHeight w:val="191"/>
        </w:trPr>
        <w:tc>
          <w:tcPr>
            <w:tcW w:w="1709" w:type="dxa"/>
            <w:noWrap/>
            <w:hideMark/>
          </w:tcPr>
          <w:p w14:paraId="4E97CFE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CCGT</w:t>
            </w:r>
          </w:p>
        </w:tc>
        <w:tc>
          <w:tcPr>
            <w:tcW w:w="1083" w:type="dxa"/>
            <w:noWrap/>
            <w:hideMark/>
          </w:tcPr>
          <w:p w14:paraId="311001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30000</w:t>
            </w:r>
          </w:p>
        </w:tc>
        <w:tc>
          <w:tcPr>
            <w:tcW w:w="867" w:type="dxa"/>
          </w:tcPr>
          <w:p w14:paraId="4E03314B"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6B86F15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32E5BAC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-1500</w:t>
            </w:r>
          </w:p>
        </w:tc>
        <w:tc>
          <w:tcPr>
            <w:tcW w:w="1310" w:type="dxa"/>
          </w:tcPr>
          <w:p w14:paraId="323B16D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1FE933C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w:t>
            </w:r>
          </w:p>
        </w:tc>
      </w:tr>
      <w:tr w:rsidR="006E70FE" w:rsidRPr="004A1FA9" w14:paraId="35418C4D" w14:textId="77777777" w:rsidTr="00F24169">
        <w:trPr>
          <w:trHeight w:val="191"/>
        </w:trPr>
        <w:tc>
          <w:tcPr>
            <w:tcW w:w="1709" w:type="dxa"/>
            <w:noWrap/>
            <w:hideMark/>
          </w:tcPr>
          <w:p w14:paraId="27B1D80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CHP</w:t>
            </w:r>
          </w:p>
        </w:tc>
        <w:tc>
          <w:tcPr>
            <w:tcW w:w="1083" w:type="dxa"/>
            <w:noWrap/>
            <w:hideMark/>
          </w:tcPr>
          <w:p w14:paraId="6CB8E11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0BA07F83"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74868C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FE890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37F1FD8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97F29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29A3E03E" w14:textId="77777777" w:rsidTr="00F24169">
        <w:trPr>
          <w:trHeight w:val="191"/>
        </w:trPr>
        <w:tc>
          <w:tcPr>
            <w:tcW w:w="1709" w:type="dxa"/>
            <w:noWrap/>
            <w:hideMark/>
          </w:tcPr>
          <w:p w14:paraId="2EB047D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Coal</w:t>
            </w:r>
          </w:p>
        </w:tc>
        <w:tc>
          <w:tcPr>
            <w:tcW w:w="1083" w:type="dxa"/>
            <w:noWrap/>
            <w:hideMark/>
          </w:tcPr>
          <w:p w14:paraId="3BC0726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867" w:type="dxa"/>
          </w:tcPr>
          <w:p w14:paraId="60F1797C"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ACE80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4F1F1BF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781BF8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79E941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5306A542" w14:textId="77777777" w:rsidTr="00F24169">
        <w:trPr>
          <w:trHeight w:val="191"/>
        </w:trPr>
        <w:tc>
          <w:tcPr>
            <w:tcW w:w="1709" w:type="dxa"/>
            <w:noWrap/>
            <w:hideMark/>
          </w:tcPr>
          <w:p w14:paraId="0EDE729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Hydro</w:t>
            </w:r>
          </w:p>
        </w:tc>
        <w:tc>
          <w:tcPr>
            <w:tcW w:w="1083" w:type="dxa"/>
            <w:noWrap/>
            <w:hideMark/>
          </w:tcPr>
          <w:p w14:paraId="06DF741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w:t>
            </w:r>
          </w:p>
        </w:tc>
        <w:tc>
          <w:tcPr>
            <w:tcW w:w="867" w:type="dxa"/>
          </w:tcPr>
          <w:p w14:paraId="45761ACE"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5EEF39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A78672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w:t>
            </w:r>
          </w:p>
        </w:tc>
        <w:tc>
          <w:tcPr>
            <w:tcW w:w="1310" w:type="dxa"/>
          </w:tcPr>
          <w:p w14:paraId="181ADA4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34A0B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w:t>
            </w:r>
          </w:p>
        </w:tc>
      </w:tr>
      <w:tr w:rsidR="006E70FE" w:rsidRPr="004A1FA9" w14:paraId="0006A461" w14:textId="77777777" w:rsidTr="00F24169">
        <w:trPr>
          <w:trHeight w:val="191"/>
        </w:trPr>
        <w:tc>
          <w:tcPr>
            <w:tcW w:w="1709" w:type="dxa"/>
            <w:noWrap/>
            <w:hideMark/>
          </w:tcPr>
          <w:p w14:paraId="40FEBCD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Interconnectors</w:t>
            </w:r>
          </w:p>
        </w:tc>
        <w:tc>
          <w:tcPr>
            <w:tcW w:w="1083" w:type="dxa"/>
            <w:noWrap/>
            <w:hideMark/>
          </w:tcPr>
          <w:p w14:paraId="079EE16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753A7586"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EBB83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604" w:type="dxa"/>
            <w:noWrap/>
            <w:hideMark/>
          </w:tcPr>
          <w:p w14:paraId="5AB4706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10000 </w:t>
            </w:r>
          </w:p>
        </w:tc>
        <w:tc>
          <w:tcPr>
            <w:tcW w:w="1310" w:type="dxa"/>
          </w:tcPr>
          <w:p w14:paraId="574907DE"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r w:rsidRPr="006149D0">
              <w:rPr>
                <w:rFonts w:ascii="Arial" w:hAnsi="Arial" w:cs="Arial"/>
                <w:sz w:val="18"/>
                <w:szCs w:val="16"/>
              </w:rPr>
              <w:t>%</w:t>
            </w:r>
          </w:p>
        </w:tc>
        <w:tc>
          <w:tcPr>
            <w:tcW w:w="1093" w:type="dxa"/>
          </w:tcPr>
          <w:p w14:paraId="27BFB16F"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p>
        </w:tc>
      </w:tr>
      <w:tr w:rsidR="006E70FE" w:rsidRPr="004A1FA9" w14:paraId="009CE51D" w14:textId="77777777" w:rsidTr="00F24169">
        <w:trPr>
          <w:trHeight w:val="191"/>
        </w:trPr>
        <w:tc>
          <w:tcPr>
            <w:tcW w:w="1709" w:type="dxa"/>
            <w:noWrap/>
            <w:hideMark/>
          </w:tcPr>
          <w:p w14:paraId="19DCC1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Nuclear</w:t>
            </w:r>
          </w:p>
        </w:tc>
        <w:tc>
          <w:tcPr>
            <w:tcW w:w="1083" w:type="dxa"/>
            <w:noWrap/>
            <w:hideMark/>
          </w:tcPr>
          <w:p w14:paraId="44F568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6000</w:t>
            </w:r>
          </w:p>
        </w:tc>
        <w:tc>
          <w:tcPr>
            <w:tcW w:w="867" w:type="dxa"/>
          </w:tcPr>
          <w:p w14:paraId="15B8338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69D3E3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85%</w:t>
            </w:r>
          </w:p>
        </w:tc>
        <w:tc>
          <w:tcPr>
            <w:tcW w:w="1604" w:type="dxa"/>
            <w:noWrap/>
            <w:hideMark/>
          </w:tcPr>
          <w:p w14:paraId="6968E0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5100</w:t>
            </w:r>
          </w:p>
        </w:tc>
        <w:tc>
          <w:tcPr>
            <w:tcW w:w="1310" w:type="dxa"/>
          </w:tcPr>
          <w:p w14:paraId="7776BFFD" w14:textId="77777777" w:rsidR="006E70FE" w:rsidRPr="006149D0" w:rsidRDefault="006E70FE" w:rsidP="00F24169">
            <w:pPr>
              <w:pStyle w:val="BodyText"/>
              <w:rPr>
                <w:rFonts w:ascii="Arial" w:hAnsi="Arial" w:cs="Arial"/>
                <w:sz w:val="18"/>
                <w:szCs w:val="16"/>
              </w:rPr>
            </w:pPr>
            <w:r>
              <w:rPr>
                <w:rFonts w:ascii="Arial" w:hAnsi="Arial" w:cs="Arial"/>
                <w:sz w:val="18"/>
                <w:szCs w:val="16"/>
              </w:rPr>
              <w:t>76.45</w:t>
            </w:r>
            <w:r w:rsidRPr="006149D0">
              <w:rPr>
                <w:rFonts w:ascii="Arial" w:hAnsi="Arial" w:cs="Arial"/>
                <w:sz w:val="18"/>
                <w:szCs w:val="16"/>
              </w:rPr>
              <w:t>%</w:t>
            </w:r>
          </w:p>
        </w:tc>
        <w:tc>
          <w:tcPr>
            <w:tcW w:w="1093" w:type="dxa"/>
          </w:tcPr>
          <w:p w14:paraId="21B0398F" w14:textId="77777777" w:rsidR="006E70FE" w:rsidRPr="006149D0" w:rsidRDefault="006E70FE" w:rsidP="00F24169">
            <w:pPr>
              <w:pStyle w:val="BodyText"/>
              <w:rPr>
                <w:rFonts w:ascii="Arial" w:hAnsi="Arial" w:cs="Arial"/>
                <w:sz w:val="18"/>
                <w:szCs w:val="16"/>
              </w:rPr>
            </w:pPr>
            <w:r>
              <w:rPr>
                <w:rFonts w:ascii="Arial" w:hAnsi="Arial" w:cs="Arial"/>
                <w:sz w:val="18"/>
                <w:szCs w:val="16"/>
              </w:rPr>
              <w:t>4587</w:t>
            </w:r>
          </w:p>
        </w:tc>
      </w:tr>
      <w:tr w:rsidR="006E70FE" w:rsidRPr="004A1FA9" w14:paraId="3695CD97" w14:textId="77777777" w:rsidTr="00F24169">
        <w:trPr>
          <w:trHeight w:val="191"/>
        </w:trPr>
        <w:tc>
          <w:tcPr>
            <w:tcW w:w="1709" w:type="dxa"/>
            <w:noWrap/>
            <w:hideMark/>
          </w:tcPr>
          <w:p w14:paraId="1E0E4BE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OCGT</w:t>
            </w:r>
          </w:p>
        </w:tc>
        <w:tc>
          <w:tcPr>
            <w:tcW w:w="1083" w:type="dxa"/>
            <w:noWrap/>
            <w:hideMark/>
          </w:tcPr>
          <w:p w14:paraId="258374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3F0706F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0BA3592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604" w:type="dxa"/>
            <w:noWrap/>
            <w:hideMark/>
          </w:tcPr>
          <w:p w14:paraId="14A03BD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62242E3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093" w:type="dxa"/>
          </w:tcPr>
          <w:p w14:paraId="210E245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4420D50" w14:textId="77777777" w:rsidTr="00F24169">
        <w:trPr>
          <w:trHeight w:val="191"/>
        </w:trPr>
        <w:tc>
          <w:tcPr>
            <w:tcW w:w="1709" w:type="dxa"/>
            <w:noWrap/>
            <w:hideMark/>
          </w:tcPr>
          <w:p w14:paraId="2BFCF07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Pump Storage</w:t>
            </w:r>
          </w:p>
        </w:tc>
        <w:tc>
          <w:tcPr>
            <w:tcW w:w="1083" w:type="dxa"/>
            <w:noWrap/>
            <w:hideMark/>
          </w:tcPr>
          <w:p w14:paraId="21A22AE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6554845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665955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w:t>
            </w:r>
          </w:p>
        </w:tc>
        <w:tc>
          <w:tcPr>
            <w:tcW w:w="1604" w:type="dxa"/>
            <w:noWrap/>
            <w:hideMark/>
          </w:tcPr>
          <w:p w14:paraId="321FB42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5000</w:t>
            </w:r>
          </w:p>
        </w:tc>
        <w:tc>
          <w:tcPr>
            <w:tcW w:w="1310" w:type="dxa"/>
          </w:tcPr>
          <w:p w14:paraId="054F0BD2"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r w:rsidRPr="006149D0">
              <w:rPr>
                <w:rFonts w:ascii="Arial" w:hAnsi="Arial" w:cs="Arial"/>
                <w:sz w:val="18"/>
                <w:szCs w:val="16"/>
              </w:rPr>
              <w:t>%</w:t>
            </w:r>
          </w:p>
        </w:tc>
        <w:tc>
          <w:tcPr>
            <w:tcW w:w="1093" w:type="dxa"/>
          </w:tcPr>
          <w:p w14:paraId="44852DFD"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p>
        </w:tc>
      </w:tr>
      <w:tr w:rsidR="006E70FE" w:rsidRPr="004A1FA9" w14:paraId="47DFEEF9" w14:textId="77777777" w:rsidTr="00F24169">
        <w:trPr>
          <w:trHeight w:val="191"/>
        </w:trPr>
        <w:tc>
          <w:tcPr>
            <w:tcW w:w="1709" w:type="dxa"/>
            <w:noWrap/>
            <w:hideMark/>
          </w:tcPr>
          <w:p w14:paraId="35059E1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Tidal</w:t>
            </w:r>
          </w:p>
        </w:tc>
        <w:tc>
          <w:tcPr>
            <w:tcW w:w="1083" w:type="dxa"/>
            <w:noWrap/>
            <w:hideMark/>
          </w:tcPr>
          <w:p w14:paraId="338DAA2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5CC54194"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1671B97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23E3BC0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2B1372D"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139EA3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690B3D1" w14:textId="77777777" w:rsidTr="00F24169">
        <w:trPr>
          <w:trHeight w:val="191"/>
        </w:trPr>
        <w:tc>
          <w:tcPr>
            <w:tcW w:w="1709" w:type="dxa"/>
            <w:noWrap/>
            <w:hideMark/>
          </w:tcPr>
          <w:p w14:paraId="74DF94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Wave</w:t>
            </w:r>
          </w:p>
        </w:tc>
        <w:tc>
          <w:tcPr>
            <w:tcW w:w="1083" w:type="dxa"/>
            <w:noWrap/>
            <w:hideMark/>
          </w:tcPr>
          <w:p w14:paraId="40468A1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6D2CEC3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6F6F2C4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1703B8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04BF67B5"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3DFA4E0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103447CD" w14:textId="77777777" w:rsidTr="00F24169">
        <w:trPr>
          <w:trHeight w:val="191"/>
        </w:trPr>
        <w:tc>
          <w:tcPr>
            <w:tcW w:w="1709" w:type="dxa"/>
            <w:noWrap/>
            <w:hideMark/>
          </w:tcPr>
          <w:p w14:paraId="384F3F2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Offshore</w:t>
            </w:r>
          </w:p>
        </w:tc>
        <w:tc>
          <w:tcPr>
            <w:tcW w:w="1083" w:type="dxa"/>
            <w:noWrap/>
            <w:hideMark/>
          </w:tcPr>
          <w:p w14:paraId="5335A5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25000</w:t>
            </w:r>
          </w:p>
        </w:tc>
        <w:tc>
          <w:tcPr>
            <w:tcW w:w="867" w:type="dxa"/>
          </w:tcPr>
          <w:p w14:paraId="4C1C5CB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71E0AE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56946C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17500</w:t>
            </w:r>
          </w:p>
        </w:tc>
        <w:tc>
          <w:tcPr>
            <w:tcW w:w="1310" w:type="dxa"/>
          </w:tcPr>
          <w:p w14:paraId="17170406"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690216DF" w14:textId="77777777" w:rsidR="006E70FE" w:rsidRPr="006149D0" w:rsidRDefault="006E70FE" w:rsidP="00F24169">
            <w:pPr>
              <w:pStyle w:val="BodyText"/>
              <w:rPr>
                <w:rFonts w:ascii="Arial" w:hAnsi="Arial" w:cs="Arial"/>
                <w:sz w:val="18"/>
                <w:szCs w:val="16"/>
              </w:rPr>
            </w:pPr>
            <w:r>
              <w:rPr>
                <w:rFonts w:ascii="Arial" w:hAnsi="Arial" w:cs="Arial"/>
                <w:sz w:val="18"/>
                <w:szCs w:val="16"/>
              </w:rPr>
              <w:t>15740</w:t>
            </w:r>
          </w:p>
        </w:tc>
      </w:tr>
      <w:tr w:rsidR="006E70FE" w:rsidRPr="004A1FA9" w14:paraId="230DFE2F" w14:textId="77777777" w:rsidTr="00F24169">
        <w:trPr>
          <w:trHeight w:val="50"/>
        </w:trPr>
        <w:tc>
          <w:tcPr>
            <w:tcW w:w="1709" w:type="dxa"/>
            <w:noWrap/>
            <w:hideMark/>
          </w:tcPr>
          <w:p w14:paraId="40B32E5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Onshore</w:t>
            </w:r>
          </w:p>
        </w:tc>
        <w:tc>
          <w:tcPr>
            <w:tcW w:w="1083" w:type="dxa"/>
            <w:noWrap/>
            <w:hideMark/>
          </w:tcPr>
          <w:p w14:paraId="350548D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20000</w:t>
            </w:r>
          </w:p>
        </w:tc>
        <w:tc>
          <w:tcPr>
            <w:tcW w:w="867" w:type="dxa"/>
          </w:tcPr>
          <w:p w14:paraId="26C7873E"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4F9C1F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335F30A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14000</w:t>
            </w:r>
          </w:p>
        </w:tc>
        <w:tc>
          <w:tcPr>
            <w:tcW w:w="1310" w:type="dxa"/>
          </w:tcPr>
          <w:p w14:paraId="65DA39BA"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7FE58436" w14:textId="77777777" w:rsidR="006E70FE" w:rsidRPr="006149D0" w:rsidRDefault="006E70FE" w:rsidP="00F24169">
            <w:pPr>
              <w:pStyle w:val="BodyText"/>
              <w:rPr>
                <w:rFonts w:ascii="Arial" w:hAnsi="Arial" w:cs="Arial"/>
                <w:sz w:val="18"/>
                <w:szCs w:val="16"/>
              </w:rPr>
            </w:pPr>
            <w:r>
              <w:rPr>
                <w:rFonts w:ascii="Arial" w:hAnsi="Arial" w:cs="Arial"/>
                <w:sz w:val="18"/>
                <w:szCs w:val="16"/>
              </w:rPr>
              <w:t>12592</w:t>
            </w:r>
          </w:p>
        </w:tc>
      </w:tr>
    </w:tbl>
    <w:p w14:paraId="6ADD2092" w14:textId="77777777" w:rsidR="006E70FE" w:rsidRDefault="006E70FE" w:rsidP="006E70FE">
      <w:pPr>
        <w:pStyle w:val="BodyText"/>
        <w:rPr>
          <w:rFonts w:ascii="Arial" w:hAnsi="Arial" w:cs="Arial"/>
          <w:sz w:val="22"/>
        </w:rPr>
      </w:pPr>
    </w:p>
    <w:p w14:paraId="3209EF42" w14:textId="3185C5FE" w:rsidR="006661FE" w:rsidRDefault="006E70FE" w:rsidP="006E70FE">
      <w:pPr>
        <w:pStyle w:val="BodyText"/>
        <w:rPr>
          <w:rFonts w:ascii="Arial" w:hAnsi="Arial" w:cs="Arial"/>
          <w:sz w:val="22"/>
        </w:rPr>
      </w:pPr>
      <w:r>
        <w:rPr>
          <w:rFonts w:ascii="Arial" w:hAnsi="Arial" w:cs="Arial"/>
          <w:sz w:val="22"/>
        </w:rPr>
        <w:t>Total scaled generation for fixed plant types in SQSS = 51600</w:t>
      </w:r>
      <w:r>
        <w:rPr>
          <w:rFonts w:ascii="Arial" w:hAnsi="Arial" w:cs="Arial"/>
          <w:sz w:val="22"/>
        </w:rPr>
        <w:br/>
        <w:t>Reduction required/SQSS fixed generation = 5190/51600 = 10.06%</w:t>
      </w:r>
      <w:r w:rsidR="006661FE" w:rsidRPr="004248A1">
        <w:rPr>
          <w:rFonts w:ascii="Arial" w:hAnsi="Arial" w:cs="Arial"/>
          <w:sz w:val="22"/>
        </w:rPr>
        <w:t xml:space="preserve">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 xml:space="preserve">This gives the following balanced </w:t>
      </w:r>
      <w:proofErr w:type="gramStart"/>
      <w:r w:rsidRPr="004248A1">
        <w:rPr>
          <w:rFonts w:ascii="Arial" w:hAnsi="Arial" w:cs="Arial"/>
          <w:sz w:val="22"/>
        </w:rPr>
        <w:t>system</w:t>
      </w:r>
      <w:r w:rsidR="00BE1EF5" w:rsidRPr="00BE1EF5">
        <w:rPr>
          <w:rFonts w:ascii="Arial" w:hAnsi="Arial" w:cs="Arial"/>
        </w:rPr>
        <w:t xml:space="preserve"> </w:t>
      </w:r>
      <w:r w:rsidR="00BE1EF5">
        <w:rPr>
          <w:rFonts w:ascii="Arial" w:hAnsi="Arial" w:cs="Arial"/>
          <w:sz w:val="22"/>
        </w:rPr>
        <w:t>,</w:t>
      </w:r>
      <w:proofErr w:type="gramEnd"/>
      <w:r w:rsidR="00BE1EF5">
        <w:rPr>
          <w:rFonts w:ascii="Arial" w:hAnsi="Arial" w:cs="Arial"/>
          <w:sz w:val="22"/>
        </w:rPr>
        <w:t xml:space="preserve">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pict w14:anchorId="29F276B0">
          <v:shape id="_x0000_s2056" type="#_x0000_t75" style="position:absolute;margin-left:-16.1pt;margin-top:23.95pt;width:468.1pt;height:179.95pt;z-index:251658246" o:allowincell="f">
            <v:imagedata r:id="rId86"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7"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 xml:space="preserve">Using super-position to add the flows derived in Steps 1 and 2 derives the </w:t>
      </w:r>
      <w:proofErr w:type="gramStart"/>
      <w:r w:rsidRPr="002911B8">
        <w:rPr>
          <w:rFonts w:ascii="Arial" w:hAnsi="Arial"/>
          <w:sz w:val="22"/>
        </w:rPr>
        <w:t>following;</w:t>
      </w:r>
      <w:proofErr w:type="gramEnd"/>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r>
      <w:proofErr w:type="gramStart"/>
      <w:r>
        <w:rPr>
          <w:rFonts w:ascii="Arial" w:hAnsi="Arial"/>
          <w:sz w:val="22"/>
        </w:rPr>
        <w:t>=  50</w:t>
      </w:r>
      <w:proofErr w:type="gramEnd"/>
      <w:r>
        <w:rPr>
          <w:rFonts w:ascii="Arial" w:hAnsi="Arial"/>
          <w:sz w:val="22"/>
        </w:rPr>
        <w:t>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proofErr w:type="gramStart"/>
      <w:r w:rsidRPr="00AD4D4E">
        <w:rPr>
          <w:rFonts w:ascii="Arial" w:hAnsi="Arial" w:cs="Arial"/>
          <w:b/>
          <w:sz w:val="22"/>
        </w:rPr>
        <w:t>Year Round</w:t>
      </w:r>
      <w:proofErr w:type="gramEnd"/>
      <w:r w:rsidRPr="00AD4D4E">
        <w:rPr>
          <w:rFonts w:ascii="Arial" w:hAnsi="Arial" w:cs="Arial"/>
          <w:b/>
          <w:sz w:val="22"/>
        </w:rPr>
        <w:t xml:space="preserve">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8"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w:t>
      </w:r>
      <w:proofErr w:type="gramStart"/>
      <w:r>
        <w:rPr>
          <w:rFonts w:ascii="Arial" w:hAnsi="Arial" w:cs="Arial"/>
          <w:sz w:val="22"/>
          <w:szCs w:val="22"/>
        </w:rPr>
        <w:t>Year Round</w:t>
      </w:r>
      <w:proofErr w:type="gramEnd"/>
      <w:r>
        <w:rPr>
          <w:rFonts w:ascii="Arial" w:hAnsi="Arial" w:cs="Arial"/>
          <w:sz w:val="22"/>
          <w:szCs w:val="22"/>
        </w:rPr>
        <w:t xml:space="preserve">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pict w14:anchorId="73D3A4BA">
          <v:shape id="_x0000_s2436" type="#_x0000_t75" style="position:absolute;margin-left:-22pt;margin-top:23.3pt;width:498.35pt;height:221.3pt;z-index:251658269">
            <v:imagedata r:id="rId89"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 xml:space="preserve">Using super-position to add the flows derived in Steps 1 and 2 derives the </w:t>
      </w:r>
      <w:proofErr w:type="gramStart"/>
      <w:r>
        <w:rPr>
          <w:rFonts w:ascii="Arial" w:hAnsi="Arial"/>
          <w:sz w:val="22"/>
        </w:rPr>
        <w:t>following;</w:t>
      </w:r>
      <w:proofErr w:type="gramEnd"/>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r>
      <w:proofErr w:type="gramStart"/>
      <w:r>
        <w:rPr>
          <w:rFonts w:ascii="Arial" w:hAnsi="Arial"/>
          <w:sz w:val="22"/>
        </w:rPr>
        <w:t xml:space="preserve">= </w:t>
      </w:r>
      <w:r w:rsidR="002412ED">
        <w:rPr>
          <w:rFonts w:ascii="Arial" w:hAnsi="Arial"/>
          <w:sz w:val="22"/>
        </w:rPr>
        <w:t xml:space="preserve"> 262</w:t>
      </w:r>
      <w:proofErr w:type="gramEnd"/>
      <w:r w:rsidR="002412ED">
        <w:rPr>
          <w:rFonts w:ascii="Arial" w:hAnsi="Arial"/>
          <w:sz w:val="22"/>
        </w:rPr>
        <w:t>.5MW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 xml:space="preserve">Then, based on the background giving rise to highest flow, each circuit is tagged as either Peak Security or </w:t>
      </w:r>
      <w:proofErr w:type="gramStart"/>
      <w:r>
        <w:rPr>
          <w:rFonts w:ascii="Arial" w:hAnsi="Arial" w:cs="Arial"/>
          <w:i w:val="0"/>
        </w:rPr>
        <w:t>Year Round</w:t>
      </w:r>
      <w:proofErr w:type="gramEnd"/>
      <w:r>
        <w:rPr>
          <w:rFonts w:ascii="Arial" w:hAnsi="Arial" w:cs="Arial"/>
          <w:i w:val="0"/>
        </w:rPr>
        <w:t>.</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pict w14:anchorId="1963647D">
          <v:shape id="_x0000_s2437" type="#_x0000_t75" style="position:absolute;left:0;text-align:left;margin-left:-.65pt;margin-top:-18.1pt;width:484.5pt;height:198.05pt;z-index:251658270">
            <v:imagedata r:id="rId90"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w:t>
      </w:r>
      <w:proofErr w:type="gramStart"/>
      <w:r>
        <w:rPr>
          <w:rFonts w:ascii="Arial" w:hAnsi="Arial" w:cs="Arial"/>
          <w:i w:val="0"/>
        </w:rPr>
        <w:t>Year Round</w:t>
      </w:r>
      <w:proofErr w:type="gramEnd"/>
      <w:r>
        <w:rPr>
          <w:rFonts w:ascii="Arial" w:hAnsi="Arial" w:cs="Arial"/>
          <w:i w:val="0"/>
        </w:rPr>
        <w:t xml:space="preserve">.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proofErr w:type="gramStart"/>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w:t>
      </w:r>
      <w:proofErr w:type="gramEnd"/>
      <w:r>
        <w:rPr>
          <w:rFonts w:ascii="Arial" w:hAnsi="Arial"/>
          <w:sz w:val="22"/>
        </w:rPr>
        <w:t>)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Year Round cost = 425 X </w:t>
      </w:r>
      <w:proofErr w:type="gramStart"/>
      <w:r>
        <w:rPr>
          <w:rFonts w:ascii="Arial" w:hAnsi="Arial" w:cs="Arial"/>
          <w:i w:val="0"/>
        </w:rPr>
        <w:t>10  =</w:t>
      </w:r>
      <w:proofErr w:type="gramEnd"/>
      <w:r>
        <w:rPr>
          <w:rFonts w:ascii="Arial" w:hAnsi="Arial" w:cs="Arial"/>
          <w:i w:val="0"/>
        </w:rPr>
        <w:t xml:space="preserve"> 4,250 </w:t>
      </w:r>
      <w:proofErr w:type="spellStart"/>
      <w:r>
        <w:rPr>
          <w:rFonts w:ascii="Arial" w:hAnsi="Arial" w:cs="Arial"/>
          <w:i w:val="0"/>
        </w:rPr>
        <w:t>MWkm</w:t>
      </w:r>
      <w:proofErr w:type="spellEnd"/>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w:t>
      </w:r>
      <w:proofErr w:type="spellStart"/>
      <w:r w:rsidRPr="00E010AE">
        <w:rPr>
          <w:rFonts w:ascii="Arial" w:hAnsi="Arial" w:cs="Arial"/>
          <w:i w:val="0"/>
        </w:rPr>
        <w:t>MWkm</w:t>
      </w:r>
      <w:proofErr w:type="spellEnd"/>
      <w:r w:rsidRPr="00E010AE">
        <w:rPr>
          <w:rFonts w:ascii="Arial" w:hAnsi="Arial" w:cs="Arial"/>
          <w:i w:val="0"/>
        </w:rPr>
        <w:t xml:space="preserve"> cost</w:t>
      </w:r>
      <w:r w:rsidR="002412ED" w:rsidRPr="002412ED">
        <w:rPr>
          <w:rFonts w:ascii="Arial" w:hAnsi="Arial" w:cs="Arial"/>
          <w:i w:val="0"/>
        </w:rPr>
        <w:t xml:space="preserve"> </w:t>
      </w:r>
      <w:r w:rsidR="002412ED">
        <w:rPr>
          <w:rFonts w:ascii="Arial" w:hAnsi="Arial" w:cs="Arial"/>
          <w:i w:val="0"/>
        </w:rPr>
        <w:t xml:space="preserve">and </w:t>
      </w:r>
      <w:proofErr w:type="gramStart"/>
      <w:r w:rsidR="002412ED">
        <w:rPr>
          <w:rFonts w:ascii="Arial" w:hAnsi="Arial" w:cs="Arial"/>
          <w:i w:val="0"/>
        </w:rPr>
        <w:t>Year Round</w:t>
      </w:r>
      <w:proofErr w:type="gramEnd"/>
      <w:r w:rsidR="002412ED">
        <w:rPr>
          <w:rFonts w:ascii="Arial" w:hAnsi="Arial" w:cs="Arial"/>
          <w:i w:val="0"/>
        </w:rPr>
        <w:t xml:space="preserve"> </w:t>
      </w:r>
      <w:proofErr w:type="spellStart"/>
      <w:r w:rsidR="002412ED">
        <w:rPr>
          <w:rFonts w:ascii="Arial" w:hAnsi="Arial" w:cs="Arial"/>
          <w:i w:val="0"/>
        </w:rPr>
        <w:t>MWkm</w:t>
      </w:r>
      <w:proofErr w:type="spellEnd"/>
      <w:r w:rsidR="002412ED">
        <w:rPr>
          <w:rFonts w:ascii="Arial" w:hAnsi="Arial" w:cs="Arial"/>
          <w:i w:val="0"/>
        </w:rPr>
        <w:t xml:space="preserve"> cost (noting that each circuit is only in one background)</w:t>
      </w:r>
      <w:r w:rsidRPr="00E010AE">
        <w:rPr>
          <w:rFonts w:ascii="Arial" w:hAnsi="Arial" w:cs="Arial"/>
          <w:i w:val="0"/>
        </w:rPr>
        <w:t xml:space="preserve">.  The </w:t>
      </w:r>
      <w:proofErr w:type="gramStart"/>
      <w:r w:rsidRPr="00E010AE">
        <w:rPr>
          <w:rFonts w:ascii="Arial" w:hAnsi="Arial" w:cs="Arial"/>
          <w:i w:val="0"/>
        </w:rPr>
        <w:t>difference  from</w:t>
      </w:r>
      <w:proofErr w:type="gramEnd"/>
      <w:r w:rsidRPr="00E010AE">
        <w:rPr>
          <w:rFonts w:ascii="Arial" w:hAnsi="Arial" w:cs="Arial"/>
          <w:i w:val="0"/>
        </w:rPr>
        <w:t xml:space="preserve">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 xml:space="preserve">The size and direction of the incremental MW is shown below along with the resultant when superimposed on the relevant base case flow (i.e. higher of the Peak Security and Year Round) depicted in </w:t>
      </w:r>
      <w:proofErr w:type="gramStart"/>
      <w:r w:rsidR="00A260E8">
        <w:rPr>
          <w:rFonts w:ascii="Arial" w:hAnsi="Arial" w:cs="Arial"/>
          <w:i w:val="0"/>
        </w:rPr>
        <w:t>brackets:.</w:t>
      </w:r>
      <w:proofErr w:type="gramEnd"/>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A2AC05"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w:t>
      </w:r>
      <w:proofErr w:type="gramStart"/>
      <w:r w:rsidR="00A260E8">
        <w:rPr>
          <w:rFonts w:ascii="Arial" w:hAnsi="Arial"/>
          <w:sz w:val="22"/>
        </w:rPr>
        <w:t>Year Round</w:t>
      </w:r>
      <w:proofErr w:type="gramEnd"/>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 xml:space="preserve">Total </w:t>
      </w:r>
      <w:proofErr w:type="gramStart"/>
      <w:r>
        <w:rPr>
          <w:rFonts w:ascii="Arial" w:hAnsi="Arial"/>
          <w:sz w:val="22"/>
        </w:rPr>
        <w:t>Year Round</w:t>
      </w:r>
      <w:proofErr w:type="gramEnd"/>
      <w:r>
        <w:rPr>
          <w:rFonts w:ascii="Arial" w:hAnsi="Arial"/>
          <w:sz w:val="22"/>
        </w:rPr>
        <w:t xml:space="preserve"> Cost = 424.25 X 10 = 4,242</w:t>
      </w:r>
      <w:r w:rsidR="006661FE">
        <w:rPr>
          <w:rFonts w:ascii="Arial" w:hAnsi="Arial"/>
          <w:sz w:val="22"/>
        </w:rPr>
        <w:t xml:space="preserve">.5 </w:t>
      </w:r>
      <w:proofErr w:type="spellStart"/>
      <w:r w:rsidR="006661FE">
        <w:rPr>
          <w:rFonts w:ascii="Arial" w:hAnsi="Arial"/>
          <w:sz w:val="22"/>
        </w:rPr>
        <w:t>MWkm</w:t>
      </w:r>
      <w:proofErr w:type="spellEnd"/>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6A4FD33E"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 xml:space="preserve">Marginal </w:t>
      </w:r>
      <w:proofErr w:type="gramStart"/>
      <w:r>
        <w:rPr>
          <w:rFonts w:ascii="Arial" w:hAnsi="Arial"/>
          <w:sz w:val="22"/>
        </w:rPr>
        <w:t>Year Round</w:t>
      </w:r>
      <w:proofErr w:type="gramEnd"/>
      <w:r>
        <w:rPr>
          <w:rFonts w:ascii="Arial" w:hAnsi="Arial"/>
          <w:sz w:val="22"/>
        </w:rPr>
        <w:t xml:space="preserve">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 xml:space="preserve">and by 7.5 for </w:t>
      </w:r>
      <w:proofErr w:type="gramStart"/>
      <w:r w:rsidR="009C3D34">
        <w:rPr>
          <w:rFonts w:ascii="Arial" w:hAnsi="Arial"/>
          <w:sz w:val="22"/>
        </w:rPr>
        <w:t>Year Round</w:t>
      </w:r>
      <w:proofErr w:type="gramEnd"/>
      <w:r w:rsidR="009C3D34">
        <w:rPr>
          <w:rFonts w:ascii="Arial" w:hAnsi="Arial"/>
          <w:sz w:val="22"/>
        </w:rPr>
        <w:t xml:space="preserve"> (</w:t>
      </w:r>
      <w:proofErr w:type="spellStart"/>
      <w:r w:rsidR="009C3D34">
        <w:rPr>
          <w:rFonts w:ascii="Arial" w:hAnsi="Arial"/>
          <w:sz w:val="22"/>
        </w:rPr>
        <w:t>i.e</w:t>
      </w:r>
      <w:proofErr w:type="spellEnd"/>
      <w:r w:rsidR="009C3D34">
        <w:rPr>
          <w:rFonts w:ascii="Arial" w:hAnsi="Arial"/>
          <w:sz w:val="22"/>
        </w:rPr>
        <w:t xml:space="preserv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1258" w:name="_Toc32201103"/>
      <w:r>
        <w:br w:type="page"/>
      </w:r>
      <w:bookmarkStart w:id="1259" w:name="_Toc49661153"/>
      <w:bookmarkStart w:id="1260" w:name="_Toc274049732"/>
      <w:r w:rsidR="00CD2194" w:rsidRPr="00C5521A">
        <w:rPr>
          <w:color w:val="auto"/>
        </w:rPr>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 xml:space="preserve">The following illustrative example shows how the boundary sharing factors and shared </w:t>
      </w:r>
      <w:proofErr w:type="gramStart"/>
      <w:r w:rsidRPr="000B6C0D">
        <w:rPr>
          <w:rFonts w:ascii="Arial" w:hAnsi="Arial" w:cs="Arial"/>
          <w:lang w:eastAsia="en-US"/>
        </w:rPr>
        <w:t>/  not</w:t>
      </w:r>
      <w:proofErr w:type="gramEnd"/>
      <w:r w:rsidRPr="000B6C0D">
        <w:rPr>
          <w:rFonts w:ascii="Arial" w:hAnsi="Arial" w:cs="Arial"/>
          <w:lang w:eastAsia="en-US"/>
        </w:rPr>
        <w: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693"/>
        <w:gridCol w:w="1693"/>
        <w:gridCol w:w="1693"/>
        <w:gridCol w:w="1677"/>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5"/>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above figure illustrates how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 For Boundary AB (where 50MW of the generation is Low Carbon (LC) and 0MW of the generation is Carbon (C) and Year Round boundary marginal km = 100km</w:t>
      </w:r>
      <w:proofErr w:type="gramStart"/>
      <w:r w:rsidRPr="000B6C0D">
        <w:rPr>
          <w:rFonts w:ascii="Arial" w:hAnsi="Arial" w:cs="Arial"/>
          <w:sz w:val="22"/>
          <w:szCs w:val="22"/>
          <w:lang w:eastAsia="en-US"/>
        </w:rPr>
        <w:t>)  -</w:t>
      </w:r>
      <w:proofErr w:type="gramEnd"/>
      <w:r w:rsidRPr="000B6C0D">
        <w:rPr>
          <w:rFonts w:ascii="Arial" w:hAnsi="Arial" w:cs="Arial"/>
          <w:sz w:val="22"/>
          <w:szCs w:val="22"/>
          <w:lang w:eastAsia="en-US"/>
        </w:rPr>
        <w:t xml:space="preserve">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Year Round Not-Shared marginal km = (100 – </w:t>
      </w:r>
      <w:proofErr w:type="gramStart"/>
      <w:r w:rsidRPr="000B6C0D">
        <w:rPr>
          <w:rFonts w:ascii="Arial" w:hAnsi="Arial" w:cs="Arial"/>
          <w:sz w:val="22"/>
          <w:szCs w:val="22"/>
          <w:lang w:eastAsia="en-US"/>
        </w:rPr>
        <w:t>0)km</w:t>
      </w:r>
      <w:proofErr w:type="gramEnd"/>
      <w:r w:rsidRPr="000B6C0D">
        <w:rPr>
          <w:rFonts w:ascii="Arial" w:hAnsi="Arial" w:cs="Arial"/>
          <w:sz w:val="22"/>
          <w:szCs w:val="22"/>
          <w:lang w:eastAsia="en-US"/>
        </w:rPr>
        <w:t xml:space="preserve">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rPr>
        <w:t>Year Round</w:t>
      </w:r>
      <w:proofErr w:type="gramEnd"/>
      <w:r w:rsidRPr="000B6C0D">
        <w:rPr>
          <w:rFonts w:ascii="Arial" w:hAnsi="Arial" w:cs="Arial"/>
          <w:sz w:val="22"/>
          <w:szCs w:val="22"/>
        </w:rPr>
        <w:t xml:space="preserve">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(200 – </w:t>
      </w:r>
      <w:proofErr w:type="gramStart"/>
      <w:r w:rsidRPr="000B6C0D">
        <w:rPr>
          <w:rFonts w:ascii="Arial" w:hAnsi="Arial" w:cs="Arial"/>
          <w:sz w:val="22"/>
          <w:szCs w:val="22"/>
        </w:rPr>
        <w:t>111)km</w:t>
      </w:r>
      <w:proofErr w:type="gramEnd"/>
      <w:r w:rsidRPr="000B6C0D">
        <w:rPr>
          <w:rFonts w:ascii="Arial" w:hAnsi="Arial" w:cs="Arial"/>
          <w:sz w:val="22"/>
          <w:szCs w:val="22"/>
        </w:rPr>
        <w:t xml:space="preserve">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rPr>
        <w:t>Year Round</w:t>
      </w:r>
      <w:proofErr w:type="gramEnd"/>
      <w:r w:rsidRPr="000B6C0D">
        <w:rPr>
          <w:rFonts w:ascii="Arial" w:hAnsi="Arial" w:cs="Arial"/>
          <w:sz w:val="22"/>
          <w:szCs w:val="22"/>
        </w:rPr>
        <w:t xml:space="preserve">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(50 – </w:t>
      </w:r>
      <w:proofErr w:type="gramStart"/>
      <w:r w:rsidRPr="000B6C0D">
        <w:rPr>
          <w:rFonts w:ascii="Arial" w:hAnsi="Arial" w:cs="Arial"/>
          <w:sz w:val="22"/>
          <w:szCs w:val="22"/>
        </w:rPr>
        <w:t>40.5)km</w:t>
      </w:r>
      <w:proofErr w:type="gramEnd"/>
      <w:r w:rsidRPr="000B6C0D">
        <w:rPr>
          <w:rFonts w:ascii="Arial" w:hAnsi="Arial" w:cs="Arial"/>
          <w:sz w:val="22"/>
          <w:szCs w:val="22"/>
        </w:rPr>
        <w:t xml:space="preserve">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zonal marginal km will be shared. (i.e. BSF=1.0</w:t>
      </w:r>
      <w:proofErr w:type="gramStart"/>
      <w:r w:rsidRPr="000B6C0D">
        <w:rPr>
          <w:rFonts w:ascii="Arial" w:hAnsi="Arial" w:cs="Arial"/>
          <w:sz w:val="22"/>
          <w:szCs w:val="22"/>
          <w:lang w:eastAsia="en-US"/>
        </w:rPr>
        <w:t>);</w:t>
      </w:r>
      <w:proofErr w:type="gramEnd"/>
      <w:r w:rsidRPr="000B6C0D">
        <w:rPr>
          <w:rFonts w:ascii="Arial" w:hAnsi="Arial" w:cs="Arial"/>
          <w:sz w:val="22"/>
          <w:szCs w:val="22"/>
          <w:lang w:eastAsia="en-US"/>
        </w:rPr>
        <w:t xml:space="preserve">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rPr>
        <w:t>Year Round</w:t>
      </w:r>
      <w:proofErr w:type="gramEnd"/>
      <w:r w:rsidRPr="000B6C0D">
        <w:rPr>
          <w:rFonts w:ascii="Arial" w:hAnsi="Arial" w:cs="Arial"/>
          <w:sz w:val="22"/>
          <w:szCs w:val="22"/>
        </w:rPr>
        <w:t xml:space="preserve">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 xml:space="preserve">Year Round Not-Shared marginal km = (100 – </w:t>
      </w:r>
      <w:proofErr w:type="gramStart"/>
      <w:r w:rsidRPr="000B6C0D">
        <w:rPr>
          <w:rFonts w:ascii="Arial" w:hAnsi="Arial" w:cs="Arial"/>
          <w:sz w:val="22"/>
          <w:szCs w:val="22"/>
        </w:rPr>
        <w:t>100)km</w:t>
      </w:r>
      <w:proofErr w:type="gramEnd"/>
      <w:r w:rsidRPr="000B6C0D">
        <w:rPr>
          <w:rFonts w:ascii="Arial" w:hAnsi="Arial" w:cs="Arial"/>
          <w:sz w:val="22"/>
          <w:szCs w:val="22"/>
        </w:rPr>
        <w:t xml:space="preserve">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1690"/>
        <w:gridCol w:w="1690"/>
        <w:gridCol w:w="1690"/>
        <w:gridCol w:w="1655"/>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1697"/>
        <w:gridCol w:w="1685"/>
        <w:gridCol w:w="1679"/>
        <w:gridCol w:w="1662"/>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1258"/>
      <w:bookmarkEnd w:id="1259"/>
      <w:bookmarkEnd w:id="1260"/>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proofErr w:type="gramStart"/>
      <w:r>
        <w:rPr>
          <w:rFonts w:ascii="Arial" w:hAnsi="Arial"/>
          <w:sz w:val="22"/>
        </w:rPr>
        <w:t>In order to</w:t>
      </w:r>
      <w:proofErr w:type="gramEnd"/>
      <w:r>
        <w:rPr>
          <w:rFonts w:ascii="Arial" w:hAnsi="Arial"/>
          <w:sz w:val="22"/>
        </w:rPr>
        <w:t xml:space="preserve">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 xml:space="preserve">Gen Weighted Wider Nodal </w:t>
            </w:r>
            <w:proofErr w:type="gramStart"/>
            <w:r>
              <w:rPr>
                <w:rFonts w:ascii="Arial" w:hAnsi="Arial"/>
                <w:color w:val="000000"/>
                <w:sz w:val="22"/>
              </w:rPr>
              <w:t>Marginal  km</w:t>
            </w:r>
            <w:proofErr w:type="gramEnd"/>
            <w:r>
              <w:rPr>
                <w:rFonts w:ascii="Arial" w:hAnsi="Arial"/>
                <w:color w:val="000000"/>
                <w:sz w:val="22"/>
              </w:rPr>
              <w:t xml:space="preserve">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w:t>
            </w:r>
            <w:proofErr w:type="gramStart"/>
            <w:r>
              <w:rPr>
                <w:rFonts w:ascii="Arial" w:hAnsi="Arial"/>
                <w:color w:val="000000"/>
                <w:sz w:val="22"/>
              </w:rPr>
              <w:t>Year Round</w:t>
            </w:r>
            <w:proofErr w:type="gramEnd"/>
            <w:r>
              <w:rPr>
                <w:rFonts w:ascii="Arial" w:hAnsi="Arial"/>
                <w:color w:val="000000"/>
                <w:sz w:val="22"/>
              </w:rPr>
              <w:t>)</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27CA4B"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1261" w:name="_Toc32201104"/>
      <w:bookmarkStart w:id="1262" w:name="_Toc49661154"/>
      <w:bookmarkStart w:id="1263"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1261"/>
      <w:bookmarkEnd w:id="1262"/>
      <w:bookmarkEnd w:id="1263"/>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proofErr w:type="gramStart"/>
            <w:r>
              <w:rPr>
                <w:rFonts w:ascii="Arial" w:hAnsi="Arial"/>
                <w:color w:val="000000"/>
                <w:sz w:val="22"/>
              </w:rPr>
              <w:t>Year Round</w:t>
            </w:r>
            <w:proofErr w:type="gramEnd"/>
            <w:r>
              <w:rPr>
                <w:rFonts w:ascii="Arial" w:hAnsi="Arial"/>
                <w:color w:val="000000"/>
                <w:sz w:val="22"/>
              </w:rPr>
              <w:t xml:space="preserve">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proofErr w:type="gramStart"/>
      <w:r>
        <w:rPr>
          <w:rFonts w:ascii="Arial" w:hAnsi="Arial"/>
          <w:sz w:val="22"/>
        </w:rPr>
        <w:t>In order to</w:t>
      </w:r>
      <w:proofErr w:type="gramEnd"/>
      <w:r>
        <w:rPr>
          <w:rFonts w:ascii="Arial" w:hAnsi="Arial"/>
          <w:sz w:val="22"/>
        </w:rPr>
        <w:t xml:space="preserve">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w:t>
      </w:r>
      <w:proofErr w:type="gramStart"/>
      <w:r>
        <w:rPr>
          <w:rFonts w:ascii="Arial" w:hAnsi="Arial"/>
        </w:rPr>
        <w:t>) ,</w:t>
      </w:r>
      <w:proofErr w:type="gramEnd"/>
      <w:r>
        <w:rPr>
          <w:rFonts w:ascii="Arial" w:hAnsi="Arial"/>
        </w:rPr>
        <w:t xml:space="preserve">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Year Round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1264" w:name="_Ref491664379"/>
      <w:bookmarkStart w:id="1265" w:name="_Toc32201105"/>
      <w:r w:rsidRPr="416E5148">
        <w:rPr>
          <w:rFonts w:ascii="Arial" w:hAnsi="Arial" w:cs="Arial"/>
          <w:sz w:val="22"/>
          <w:szCs w:val="22"/>
        </w:rPr>
        <w:br w:type="page"/>
      </w:r>
      <w:bookmarkStart w:id="1266" w:name="_Toc49661155"/>
      <w:bookmarkStart w:id="1267" w:name="_Toc274049734"/>
      <w:r w:rsidR="006661FE" w:rsidRPr="416E5148">
        <w:rPr>
          <w:rFonts w:ascii="Arial" w:hAnsi="Arial" w:cs="Arial"/>
          <w:b/>
          <w:bCs/>
          <w:sz w:val="28"/>
          <w:szCs w:val="28"/>
        </w:rPr>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1264"/>
      <w:bookmarkEnd w:id="1265"/>
      <w:bookmarkEnd w:id="1266"/>
      <w:bookmarkEnd w:id="1267"/>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1268" w:name="_Hlt479666837"/>
      <w:bookmarkStart w:id="1269" w:name="_Hlt506623598"/>
      <w:bookmarkEnd w:id="1268"/>
      <w:bookmarkEnd w:id="1269"/>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1270" w:name="_Toc946728"/>
    </w:p>
    <w:p w14:paraId="2D914181" w14:textId="376F6C98" w:rsidR="006661FE" w:rsidRPr="004248A1" w:rsidRDefault="006661FE" w:rsidP="006661FE">
      <w:pPr>
        <w:pStyle w:val="Heading2"/>
        <w:rPr>
          <w:rFonts w:ascii="Arial" w:hAnsi="Arial" w:cs="Arial"/>
        </w:rPr>
      </w:pPr>
      <w:bookmarkStart w:id="1271" w:name="_Toc32201106"/>
      <w:bookmarkStart w:id="1272" w:name="_Toc49661156"/>
      <w:bookmarkStart w:id="1273"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1270"/>
      <w:bookmarkEnd w:id="1271"/>
      <w:bookmarkEnd w:id="1272"/>
      <w:bookmarkEnd w:id="1273"/>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proofErr w:type="gramStart"/>
            <w:r w:rsidRPr="0098730D">
              <w:rPr>
                <w:rFonts w:ascii="Arial" w:hAnsi="Arial"/>
              </w:rPr>
              <w:t>NHHC</w:t>
            </w:r>
            <w:r w:rsidRPr="0098730D">
              <w:rPr>
                <w:rFonts w:ascii="Arial" w:hAnsi="Arial"/>
                <w:vertAlign w:val="subscript"/>
              </w:rPr>
              <w:t>F</w:t>
            </w:r>
            <w:r w:rsidRPr="0098730D">
              <w:rPr>
                <w:rFonts w:ascii="Arial" w:hAnsi="Arial"/>
              </w:rPr>
              <w:t>(</w:t>
            </w:r>
            <w:proofErr w:type="gramEnd"/>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w:t>
      </w:r>
      <w:proofErr w:type="gramStart"/>
      <w:r w:rsidRPr="416E5148">
        <w:rPr>
          <w:rFonts w:ascii="Arial" w:hAnsi="Arial" w:cs="Arial"/>
          <w:sz w:val="22"/>
          <w:szCs w:val="22"/>
        </w:rPr>
        <w:t>right hand</w:t>
      </w:r>
      <w:proofErr w:type="gramEnd"/>
      <w:r w:rsidRPr="416E5148">
        <w:rPr>
          <w:rFonts w:ascii="Arial" w:hAnsi="Arial" w:cs="Arial"/>
          <w:sz w:val="22"/>
          <w:szCs w:val="22"/>
        </w:rPr>
        <w:t xml:space="preserve">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1274" w:name="_Toc946729"/>
      <w:bookmarkStart w:id="1275" w:name="_Toc32201107"/>
      <w:bookmarkStart w:id="1276" w:name="_Toc49661157"/>
      <w:bookmarkStart w:id="1277" w:name="_Toc274049736"/>
      <w:r>
        <w:t>Initial Reconciliation (Part 1</w:t>
      </w:r>
      <w:r w:rsidR="003A0CB9">
        <w:t>a</w:t>
      </w:r>
      <w:r w:rsidR="71DDFA40">
        <w:t xml:space="preserve"> – HH Demand</w:t>
      </w:r>
      <w:r>
        <w:t>)</w:t>
      </w:r>
      <w:bookmarkEnd w:id="1274"/>
      <w:bookmarkEnd w:id="1275"/>
      <w:bookmarkEnd w:id="1276"/>
      <w:bookmarkEnd w:id="1277"/>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w:t>
      </w:r>
      <w:proofErr w:type="gramStart"/>
      <w:r w:rsidRPr="008E4447">
        <w:rPr>
          <w:rFonts w:ascii="Arial" w:hAnsi="Arial" w:cs="Arial"/>
          <w:sz w:val="22"/>
          <w:szCs w:val="22"/>
        </w:rPr>
        <w:t>HHD</w:t>
      </w:r>
      <w:r w:rsidRPr="008E4447">
        <w:rPr>
          <w:rFonts w:ascii="Arial" w:hAnsi="Arial" w:cs="Arial"/>
          <w:sz w:val="22"/>
          <w:szCs w:val="22"/>
          <w:vertAlign w:val="subscript"/>
        </w:rPr>
        <w:t xml:space="preserve">A  </w:t>
      </w:r>
      <w:r w:rsidRPr="008E4447">
        <w:rPr>
          <w:rFonts w:ascii="Arial" w:hAnsi="Arial" w:cs="Arial"/>
          <w:sz w:val="22"/>
          <w:szCs w:val="22"/>
        </w:rPr>
        <w:t>-</w:t>
      </w:r>
      <w:proofErr w:type="gramEnd"/>
      <w:r w:rsidRPr="008E4447">
        <w:rPr>
          <w:rFonts w:ascii="Arial" w:hAnsi="Arial" w:cs="Arial"/>
          <w:sz w:val="22"/>
          <w:szCs w:val="22"/>
        </w:rPr>
        <w:t xml:space="preserve">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1278" w:name="_Toc946730"/>
      <w:bookmarkStart w:id="1279" w:name="_Toc32201108"/>
      <w:bookmarkStart w:id="1280" w:name="_Toc49661158"/>
      <w:bookmarkStart w:id="1281"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1278"/>
      <w:bookmarkEnd w:id="1279"/>
      <w:bookmarkEnd w:id="1280"/>
      <w:bookmarkEnd w:id="1281"/>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w:t>
      </w:r>
      <w:proofErr w:type="gramStart"/>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w:t>
      </w:r>
      <w:proofErr w:type="gramEnd"/>
      <w:r w:rsidRPr="008E4447">
        <w:rPr>
          <w:rFonts w:ascii="Arial" w:hAnsi="Arial" w:cs="Arial"/>
          <w:sz w:val="22"/>
          <w:szCs w:val="22"/>
          <w:u w:val="single"/>
        </w:rPr>
        <w:t xml:space="preserve">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1282" w:name="_Toc946732"/>
      <w:bookmarkStart w:id="1283" w:name="_Toc32201109"/>
      <w:bookmarkStart w:id="1284"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t>TDR Reconciliation Charge</w:t>
      </w:r>
      <w:r>
        <w:tab/>
      </w:r>
      <w:r w:rsidRPr="416E5148">
        <w:rPr>
          <w:rFonts w:ascii="Arial" w:eastAsia="Arial" w:hAnsi="Arial" w:cs="Arial"/>
          <w:sz w:val="22"/>
          <w:szCs w:val="22"/>
        </w:rPr>
        <w:t xml:space="preserve">= [ (230-240) * 1 + (200-180) * 2 + (5000-4800) * </w:t>
      </w:r>
      <w:proofErr w:type="gramStart"/>
      <w:r w:rsidRPr="416E5148">
        <w:rPr>
          <w:rFonts w:ascii="Arial" w:eastAsia="Arial" w:hAnsi="Arial" w:cs="Arial"/>
          <w:sz w:val="22"/>
          <w:szCs w:val="22"/>
        </w:rPr>
        <w:t>0.012 ]</w:t>
      </w:r>
      <w:proofErr w:type="gramEnd"/>
      <w:r w:rsidRPr="416E5148">
        <w:rPr>
          <w:rFonts w:ascii="Arial" w:eastAsia="Arial" w:hAnsi="Arial" w:cs="Arial"/>
          <w:sz w:val="22"/>
          <w:szCs w:val="22"/>
        </w:rPr>
        <w:t xml:space="preserve">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w:t>
      </w:r>
      <w:proofErr w:type="gramStart"/>
      <w:r>
        <w:rPr>
          <w:rFonts w:ascii="Arial" w:hAnsi="Arial" w:cs="Arial"/>
        </w:rPr>
        <w:t>table;</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824"/>
        <w:gridCol w:w="3033"/>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w:t>
      </w:r>
      <w:proofErr w:type="gramStart"/>
      <w:r w:rsidRPr="416E5148">
        <w:rPr>
          <w:rFonts w:ascii="Arial" w:hAnsi="Arial" w:cs="Arial"/>
        </w:rPr>
        <w:t>5,000  -</w:t>
      </w:r>
      <w:proofErr w:type="gramEnd"/>
      <w:r w:rsidRPr="416E5148">
        <w:rPr>
          <w:rFonts w:ascii="Arial" w:hAnsi="Arial" w:cs="Arial"/>
        </w:rPr>
        <w:t>£250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1282"/>
    <w:bookmarkEnd w:id="1283"/>
    <w:bookmarkEnd w:id="1284"/>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Monthly reconciliation amounts are calculated in a similar way as for the Initial Reconciliation, being (</w:t>
      </w:r>
      <w:proofErr w:type="spellStart"/>
      <w:r w:rsidRPr="416E5148">
        <w:rPr>
          <w:rFonts w:ascii="Arial" w:eastAsia="Arial" w:hAnsi="Arial" w:cs="Arial"/>
          <w:sz w:val="20"/>
        </w:rPr>
        <w:t>i</w:t>
      </w:r>
      <w:proofErr w:type="spellEnd"/>
      <w:r w:rsidRPr="416E5148">
        <w:rPr>
          <w:rFonts w:ascii="Arial" w:eastAsia="Arial" w:hAnsi="Arial" w:cs="Arial"/>
          <w:sz w:val="20"/>
        </w:rPr>
        <w:t xml:space="preserve">)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 xml:space="preserve">£/kW </w:t>
      </w:r>
      <w:proofErr w:type="gramStart"/>
      <w:r w:rsidRPr="008E4447">
        <w:rPr>
          <w:rFonts w:cs="Arial"/>
          <w:b/>
          <w:szCs w:val="22"/>
        </w:rPr>
        <w:t>Tariff</w:t>
      </w:r>
      <w:r w:rsidRPr="008E4447">
        <w:rPr>
          <w:rFonts w:cs="Arial"/>
          <w:szCs w:val="22"/>
        </w:rPr>
        <w:t xml:space="preserve">  =</w:t>
      </w:r>
      <w:proofErr w:type="gramEnd"/>
      <w:r w:rsidRPr="008E4447">
        <w:rPr>
          <w:rFonts w:cs="Arial"/>
          <w:szCs w:val="22"/>
        </w:rPr>
        <w:t xml:space="preserve">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w:t>
      </w:r>
      <w:proofErr w:type="gramStart"/>
      <w:r w:rsidRPr="008E4447">
        <w:rPr>
          <w:rFonts w:cs="Arial"/>
          <w:b/>
          <w:szCs w:val="22"/>
        </w:rPr>
        <w:t xml:space="preserve">Tariff  </w:t>
      </w:r>
      <w:r w:rsidRPr="008E4447">
        <w:rPr>
          <w:rFonts w:cs="Arial"/>
          <w:szCs w:val="22"/>
        </w:rPr>
        <w:t>=</w:t>
      </w:r>
      <w:proofErr w:type="gramEnd"/>
      <w:r w:rsidRPr="008E4447">
        <w:rPr>
          <w:rFonts w:cs="Arial"/>
          <w:szCs w:val="22"/>
        </w:rPr>
        <w:t xml:space="preserve">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1285" w:name="_Ref531684937"/>
      <w:bookmarkStart w:id="1286" w:name="_Toc32201110"/>
      <w:r w:rsidRPr="008E4447">
        <w:rPr>
          <w:rFonts w:ascii="Arial" w:hAnsi="Arial" w:cs="Arial"/>
          <w:sz w:val="22"/>
          <w:szCs w:val="22"/>
        </w:rPr>
        <w:br w:type="page"/>
      </w:r>
      <w:bookmarkStart w:id="1287" w:name="_Toc274049739"/>
      <w:bookmarkStart w:id="1288"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1287"/>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03680F"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6FFB8D"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 xml:space="preserve">14.18.1 </w:t>
            </w:r>
            <w:proofErr w:type="spellStart"/>
            <w:r w:rsidRPr="00E010AE">
              <w:rPr>
                <w:rFonts w:ascii="Arial" w:hAnsi="Arial" w:cs="Arial"/>
                <w:b/>
                <w:sz w:val="22"/>
              </w:rPr>
              <w:t>i</w:t>
            </w:r>
            <w:proofErr w:type="spellEnd"/>
            <w:r w:rsidRPr="00E010AE">
              <w:rPr>
                <w:rFonts w:ascii="Arial" w:hAnsi="Arial" w:cs="Arial"/>
                <w:b/>
                <w:sz w:val="22"/>
              </w:rPr>
              <w:t>)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ADF9F0"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1289" w:name="_Hlt501343668"/>
      <w:bookmarkStart w:id="1290" w:name="_Hlt488742812"/>
      <w:bookmarkStart w:id="1291" w:name="_Toc32201111"/>
      <w:bookmarkStart w:id="1292" w:name="_Toc49661161"/>
      <w:bookmarkStart w:id="1293" w:name="_Toc274049740"/>
      <w:bookmarkEnd w:id="1285"/>
      <w:bookmarkEnd w:id="1286"/>
      <w:bookmarkEnd w:id="1288"/>
      <w:bookmarkEnd w:id="1289"/>
      <w:bookmarkEnd w:id="1290"/>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1291"/>
      <w:bookmarkEnd w:id="1292"/>
      <w:bookmarkEnd w:id="1293"/>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1294" w:name="_Toc32201112"/>
      <w:bookmarkStart w:id="1295" w:name="_Toc49661162"/>
      <w:bookmarkStart w:id="1296" w:name="_Toc274049741"/>
      <w:r>
        <w:t>Demand Charges</w:t>
      </w:r>
      <w:bookmarkEnd w:id="1294"/>
      <w:bookmarkEnd w:id="1295"/>
      <w:bookmarkEnd w:id="1296"/>
    </w:p>
    <w:p w14:paraId="6FFEEB6C" w14:textId="77777777" w:rsidR="00E010AE" w:rsidRDefault="00000000" w:rsidP="006661FE">
      <w:pPr>
        <w:pStyle w:val="1"/>
        <w:jc w:val="both"/>
      </w:pPr>
      <w:bookmarkStart w:id="1297" w:name="_Toc32201113"/>
      <w:bookmarkStart w:id="1298" w:name="_Toc49661163"/>
      <w:r>
        <w:rPr>
          <w:noProof/>
          <w:sz w:val="20"/>
        </w:rPr>
        <w:pict w14:anchorId="095B0C15">
          <v:shape id="_x0000_s2438" type="#_x0000_t75" style="position:absolute;left:0;text-align:left;margin-left:-18pt;margin-top:17.7pt;width:570.95pt;height:585pt;z-index:251658266">
            <v:imagedata r:id="rId101" o:title=""/>
            <w10:wrap type="topAndBottom"/>
          </v:shape>
        </w:pi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1299" w:name="OLE_LINK9"/>
      <w:bookmarkStart w:id="1300" w:name="OLE_LINK12"/>
      <w:bookmarkEnd w:id="1297"/>
      <w:bookmarkEnd w:id="1298"/>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1299"/>
      <w:bookmarkEnd w:id="1300"/>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1301"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1301"/>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1302" w:name="_Toc274049743"/>
      <w:proofErr w:type="spellStart"/>
      <w:r w:rsidRPr="008E4447">
        <w:rPr>
          <w:rFonts w:ascii="Arial" w:hAnsi="Arial" w:cs="Arial"/>
          <w:szCs w:val="22"/>
        </w:rPr>
        <w:t>i</w:t>
      </w:r>
      <w:proofErr w:type="spellEnd"/>
      <w:r w:rsidRPr="008E4447">
        <w:rPr>
          <w:rFonts w:ascii="Arial" w:hAnsi="Arial" w:cs="Arial"/>
          <w:szCs w:val="22"/>
        </w:rPr>
        <w:t>)</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1302"/>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w:t>
      </w:r>
      <w:proofErr w:type="gramStart"/>
      <w:r w:rsidRPr="00E010AE">
        <w:rPr>
          <w:rFonts w:ascii="Arial" w:hAnsi="Arial" w:cs="Arial"/>
          <w:i w:val="0"/>
          <w:szCs w:val="22"/>
        </w:rPr>
        <w:t>User</w:t>
      </w:r>
      <w:proofErr w:type="gramEnd"/>
      <w:r w:rsidRPr="00E010AE">
        <w:rPr>
          <w:rFonts w:ascii="Arial" w:hAnsi="Arial" w:cs="Arial"/>
          <w:i w:val="0"/>
          <w:szCs w:val="22"/>
        </w:rPr>
        <w:t xml:space="preserve">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1303" w:name="_Toc274049744"/>
      <w:r w:rsidRPr="008E4447">
        <w:rPr>
          <w:rFonts w:ascii="Arial" w:hAnsi="Arial" w:cs="Arial"/>
          <w:szCs w:val="22"/>
        </w:rPr>
        <w:t>ii)</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Hourly (NHH) Metered Energy Consumption Forecast – </w:t>
      </w:r>
      <w:r w:rsidRPr="008E4447">
        <w:rPr>
          <w:rFonts w:ascii="Arial" w:hAnsi="Arial" w:cs="Arial"/>
          <w:szCs w:val="22"/>
          <w:u w:val="single"/>
        </w:rPr>
        <w:t>Existing User</w:t>
      </w:r>
      <w:bookmarkEnd w:id="1303"/>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1304"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1304"/>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1305" w:name="_Toc70749747"/>
      <w:bookmarkStart w:id="1306" w:name="_Toc274049746"/>
      <w:r w:rsidRPr="008E4447">
        <w:rPr>
          <w:rFonts w:ascii="Arial" w:hAnsi="Arial" w:cs="Arial"/>
          <w:szCs w:val="22"/>
        </w:rPr>
        <w:t>iv)</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 Hourly (NHH) Metered Energy Consumption Forecast – </w:t>
      </w:r>
      <w:r w:rsidRPr="008E4447">
        <w:rPr>
          <w:rFonts w:ascii="Arial" w:hAnsi="Arial" w:cs="Arial"/>
          <w:szCs w:val="22"/>
          <w:u w:val="single"/>
        </w:rPr>
        <w:t>New User</w:t>
      </w:r>
      <w:bookmarkEnd w:id="1305"/>
      <w:bookmarkEnd w:id="1306"/>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w:t>
      </w:r>
      <w:proofErr w:type="gramStart"/>
      <w:r w:rsidR="006661FE" w:rsidRPr="008E4447">
        <w:rPr>
          <w:rFonts w:ascii="Arial" w:hAnsi="Arial" w:cs="Arial"/>
          <w:szCs w:val="22"/>
        </w:rPr>
        <w:t>at</w:t>
      </w:r>
      <w:proofErr w:type="gramEnd"/>
      <w:r w:rsidR="006661FE" w:rsidRPr="008E4447">
        <w:rPr>
          <w:rFonts w:ascii="Arial" w:hAnsi="Arial" w:cs="Arial"/>
          <w:szCs w:val="22"/>
        </w:rPr>
        <w:t xml:space="preserve">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1307"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TNUoS tariffs</w:t>
      </w:r>
      <w:bookmarkEnd w:id="1307"/>
    </w:p>
    <w:p w14:paraId="70CE6CDB" w14:textId="77777777" w:rsidR="006661FE" w:rsidRDefault="006661FE">
      <w:pPr>
        <w:pStyle w:val="1"/>
        <w:jc w:val="both"/>
      </w:pPr>
    </w:p>
    <w:p w14:paraId="3A32FE67" w14:textId="77777777" w:rsidR="006661FE" w:rsidRPr="007B2988" w:rsidRDefault="006661FE" w:rsidP="006661FE">
      <w:pPr>
        <w:pStyle w:val="Heading2"/>
      </w:pPr>
      <w:bookmarkStart w:id="1308" w:name="_Toc274049748"/>
      <w:r w:rsidRPr="007B2988">
        <w:t>Stability of tariffs</w:t>
      </w:r>
      <w:bookmarkEnd w:id="1308"/>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 Transmission Network Use of System Charging Methodology has </w:t>
      </w:r>
      <w:proofErr w:type="gramStart"/>
      <w:r w:rsidRPr="007B2988">
        <w:rPr>
          <w:rFonts w:ascii="Arial" w:hAnsi="Arial" w:cs="Arial"/>
          <w:sz w:val="22"/>
          <w:szCs w:val="22"/>
        </w:rPr>
        <w:t>a number of</w:t>
      </w:r>
      <w:proofErr w:type="gramEnd"/>
      <w:r w:rsidRPr="007B2988">
        <w:rPr>
          <w:rFonts w:ascii="Arial" w:hAnsi="Arial" w:cs="Arial"/>
          <w:sz w:val="22"/>
          <w:szCs w:val="22"/>
        </w:rPr>
        <w:t xml:space="preserve">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w:t>
      </w:r>
      <w:proofErr w:type="spellStart"/>
      <w:r w:rsidRPr="007B2988">
        <w:rPr>
          <w:rFonts w:ascii="Arial" w:hAnsi="Arial" w:cs="Arial"/>
          <w:sz w:val="22"/>
          <w:szCs w:val="22"/>
        </w:rPr>
        <w:t>annuitised</w:t>
      </w:r>
      <w:proofErr w:type="spellEnd"/>
      <w:r w:rsidRPr="007B2988">
        <w:rPr>
          <w:rFonts w:ascii="Arial" w:hAnsi="Arial" w:cs="Arial"/>
          <w:sz w:val="22"/>
          <w:szCs w:val="22"/>
        </w:rPr>
        <w:t xml:space="preserve"> value of capital investment required to transport 1MW over 1km by a 400kV over-</w:t>
      </w:r>
      <w:proofErr w:type="gramStart"/>
      <w:r w:rsidRPr="007B2988">
        <w:rPr>
          <w:rFonts w:ascii="Arial" w:hAnsi="Arial" w:cs="Arial"/>
          <w:sz w:val="22"/>
          <w:szCs w:val="22"/>
        </w:rPr>
        <w:t>head line</w:t>
      </w:r>
      <w:proofErr w:type="gramEnd"/>
      <w:r w:rsidRPr="007B2988">
        <w:rPr>
          <w:rFonts w:ascii="Arial" w:hAnsi="Arial" w:cs="Arial"/>
          <w:sz w:val="22"/>
          <w:szCs w:val="22"/>
        </w:rPr>
        <w:t xml:space="preserve">, changes annually according to </w:t>
      </w:r>
      <w:r w:rsidR="00220C6E">
        <w:rPr>
          <w:rFonts w:ascii="Arial" w:hAnsi="Arial" w:cs="Arial"/>
          <w:sz w:val="22"/>
          <w:szCs w:val="22"/>
        </w:rPr>
        <w:t>TOPI</w:t>
      </w:r>
      <w:r w:rsidRPr="007B2988">
        <w:rPr>
          <w:rFonts w:ascii="Arial" w:hAnsi="Arial" w:cs="Arial"/>
          <w:sz w:val="22"/>
          <w:szCs w:val="22"/>
        </w:rPr>
        <w:t xml:space="preserve">. The other elements used to derive the expansion constant are only reviewed at the beginning of a price control period to ensure that it remains </w:t>
      </w:r>
      <w:proofErr w:type="gramStart"/>
      <w:r w:rsidRPr="007B2988">
        <w:rPr>
          <w:rFonts w:ascii="Arial" w:hAnsi="Arial" w:cs="Arial"/>
          <w:sz w:val="22"/>
          <w:szCs w:val="22"/>
        </w:rPr>
        <w:t>cost-reflective</w:t>
      </w:r>
      <w:proofErr w:type="gramEnd"/>
      <w:r w:rsidRPr="007B2988">
        <w:rPr>
          <w:rFonts w:ascii="Arial" w:hAnsi="Arial" w:cs="Arial"/>
          <w:sz w:val="22"/>
          <w:szCs w:val="22"/>
        </w:rPr>
        <w:t>.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1309" w:name="_Toc274049749"/>
      <w:r w:rsidRPr="007B2988">
        <w:t>Predictability of tariffs</w:t>
      </w:r>
      <w:bookmarkEnd w:id="1309"/>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w:t>
      </w:r>
      <w:proofErr w:type="gramStart"/>
      <w:r w:rsidR="5083A541" w:rsidRPr="03871E98">
        <w:rPr>
          <w:rFonts w:ascii="Arial" w:hAnsi="Arial" w:cs="Arial"/>
          <w:sz w:val="22"/>
          <w:szCs w:val="22"/>
        </w:rPr>
        <w:t>take into account</w:t>
      </w:r>
      <w:proofErr w:type="gramEnd"/>
      <w:r w:rsidR="5083A541" w:rsidRPr="03871E98">
        <w:rPr>
          <w:rFonts w:ascii="Arial" w:hAnsi="Arial" w:cs="Arial"/>
          <w:sz w:val="22"/>
          <w:szCs w:val="22"/>
        </w:rPr>
        <w:t xml:space="preserve">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w:t>
      </w:r>
      <w:proofErr w:type="gramStart"/>
      <w:r w:rsidR="5083A541" w:rsidRPr="03871E98">
        <w:rPr>
          <w:rFonts w:ascii="Arial" w:hAnsi="Arial" w:cs="Arial"/>
          <w:sz w:val="22"/>
          <w:szCs w:val="22"/>
        </w:rPr>
        <w:t>a number of</w:t>
      </w:r>
      <w:proofErr w:type="gramEnd"/>
      <w:r w:rsidR="5083A541" w:rsidRPr="03871E98">
        <w:rPr>
          <w:rFonts w:ascii="Arial" w:hAnsi="Arial" w:cs="Arial"/>
          <w:sz w:val="22"/>
          <w:szCs w:val="22"/>
        </w:rPr>
        <w:t xml:space="preserve">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w:t>
      </w:r>
      <w:proofErr w:type="spellStart"/>
      <w:r w:rsidR="5083A541" w:rsidRPr="03871E98">
        <w:rPr>
          <w:rFonts w:ascii="Arial" w:hAnsi="Arial" w:cs="Arial"/>
          <w:sz w:val="22"/>
          <w:szCs w:val="22"/>
        </w:rPr>
        <w:t>days notice</w:t>
      </w:r>
      <w:proofErr w:type="spellEnd"/>
      <w:r w:rsidR="5083A541" w:rsidRPr="03871E98">
        <w:rPr>
          <w:rFonts w:ascii="Arial" w:hAnsi="Arial" w:cs="Arial"/>
          <w:sz w:val="22"/>
          <w:szCs w:val="22"/>
        </w:rPr>
        <w:t xml:space="preserv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w:t>
      </w:r>
      <w:proofErr w:type="gramStart"/>
      <w:r w:rsidR="5083A541" w:rsidRPr="03871E98">
        <w:rPr>
          <w:rFonts w:ascii="Arial" w:hAnsi="Arial" w:cs="Arial"/>
          <w:sz w:val="22"/>
          <w:szCs w:val="22"/>
        </w:rPr>
        <w:t xml:space="preserve">an additional </w:t>
      </w:r>
      <w:proofErr w:type="spellStart"/>
      <w:r w:rsidR="5083A541" w:rsidRPr="03871E98">
        <w:rPr>
          <w:rFonts w:ascii="Arial" w:hAnsi="Arial" w:cs="Arial"/>
          <w:sz w:val="22"/>
          <w:szCs w:val="22"/>
        </w:rPr>
        <w:t>months</w:t>
      </w:r>
      <w:proofErr w:type="gramEnd"/>
      <w:r w:rsidR="5083A541" w:rsidRPr="03871E98">
        <w:rPr>
          <w:rFonts w:ascii="Arial" w:hAnsi="Arial" w:cs="Arial"/>
          <w:sz w:val="22"/>
          <w:szCs w:val="22"/>
        </w:rPr>
        <w:t xml:space="preserve"> notice</w:t>
      </w:r>
      <w:proofErr w:type="spellEnd"/>
      <w:r w:rsidR="5083A541" w:rsidRPr="03871E98">
        <w:rPr>
          <w:rFonts w:ascii="Arial" w:hAnsi="Arial" w:cs="Arial"/>
          <w:sz w:val="22"/>
          <w:szCs w:val="22"/>
        </w:rPr>
        <w:t xml:space="preserv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w:t>
      </w:r>
      <w:proofErr w:type="gramStart"/>
      <w:r w:rsidRPr="03871E98">
        <w:rPr>
          <w:rFonts w:ascii="Arial" w:hAnsi="Arial" w:cs="Arial"/>
          <w:sz w:val="22"/>
          <w:szCs w:val="22"/>
        </w:rPr>
        <w:t>are able to</w:t>
      </w:r>
      <w:proofErr w:type="gramEnd"/>
      <w:r w:rsidRPr="03871E98">
        <w:rPr>
          <w:rFonts w:ascii="Arial" w:hAnsi="Arial" w:cs="Arial"/>
          <w:sz w:val="22"/>
          <w:szCs w:val="22"/>
        </w:rPr>
        <w:t xml:space="preserve">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w:t>
      </w:r>
      <w:proofErr w:type="gramStart"/>
      <w:r w:rsidRPr="007B2988">
        <w:rPr>
          <w:rFonts w:ascii="Arial" w:hAnsi="Arial" w:cs="Arial"/>
          <w:sz w:val="22"/>
          <w:szCs w:val="22"/>
        </w:rPr>
        <w:t xml:space="preserve">the </w:t>
      </w:r>
      <w:r w:rsidR="23A17BED" w:rsidRPr="03871E98">
        <w:rPr>
          <w:rFonts w:ascii="Arial" w:hAnsi="Arial" w:cs="Arial"/>
          <w:sz w:val="22"/>
          <w:szCs w:val="22"/>
        </w:rPr>
        <w:t xml:space="preserve"> </w:t>
      </w:r>
      <w:r w:rsidR="23A17BED" w:rsidRPr="009919C1">
        <w:rPr>
          <w:rFonts w:ascii="Arial" w:hAnsi="Arial" w:cs="Arial"/>
          <w:b/>
          <w:bCs/>
          <w:sz w:val="22"/>
          <w:szCs w:val="22"/>
        </w:rPr>
        <w:t>Electricity</w:t>
      </w:r>
      <w:proofErr w:type="gramEnd"/>
      <w:r w:rsidR="23A17BED" w:rsidRPr="009919C1">
        <w:rPr>
          <w:rFonts w:ascii="Arial" w:hAnsi="Arial" w:cs="Arial"/>
          <w:b/>
          <w:bCs/>
          <w:sz w:val="22"/>
          <w:szCs w:val="22"/>
        </w:rPr>
        <w:t xml:space="preserve">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explanation of the events that have caused tariffs to </w:t>
      </w:r>
      <w:proofErr w:type="gramStart"/>
      <w:r w:rsidRPr="007B2988">
        <w:rPr>
          <w:rFonts w:ascii="Arial" w:hAnsi="Arial" w:cs="Arial"/>
          <w:sz w:val="22"/>
          <w:szCs w:val="22"/>
        </w:rPr>
        <w:t>change;</w:t>
      </w:r>
      <w:proofErr w:type="gramEnd"/>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sensitivity analysis to indicate how generation and demand tariffs would change as a result of changes in generation and demand at certain points on the network that are not included within the </w:t>
      </w:r>
      <w:proofErr w:type="gramStart"/>
      <w:r w:rsidRPr="007B2988">
        <w:rPr>
          <w:rFonts w:ascii="Arial" w:hAnsi="Arial" w:cs="Arial"/>
          <w:sz w:val="22"/>
          <w:szCs w:val="22"/>
        </w:rPr>
        <w:t>SYS;</w:t>
      </w:r>
      <w:proofErr w:type="gramEnd"/>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assessment of the compliance with the zoning criteria throughout the </w:t>
      </w:r>
      <w:proofErr w:type="gramStart"/>
      <w:r w:rsidRPr="007B2988">
        <w:rPr>
          <w:rFonts w:ascii="Arial" w:hAnsi="Arial" w:cs="Arial"/>
          <w:sz w:val="22"/>
          <w:szCs w:val="22"/>
        </w:rPr>
        <w:t>five year</w:t>
      </w:r>
      <w:proofErr w:type="gramEnd"/>
      <w:r w:rsidRPr="007B2988">
        <w:rPr>
          <w:rFonts w:ascii="Arial" w:hAnsi="Arial" w:cs="Arial"/>
          <w:sz w:val="22"/>
          <w:szCs w:val="22"/>
        </w:rPr>
        <w:t xml:space="preserve">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w:t>
      </w:r>
      <w:proofErr w:type="gramStart"/>
      <w:r w:rsidRPr="007B2988">
        <w:rPr>
          <w:rFonts w:ascii="Arial" w:hAnsi="Arial" w:cs="Arial"/>
          <w:sz w:val="22"/>
          <w:szCs w:val="22"/>
        </w:rPr>
        <w:t>to  allow</w:t>
      </w:r>
      <w:proofErr w:type="gramEnd"/>
      <w:r w:rsidRPr="007B2988">
        <w:rPr>
          <w:rFonts w:ascii="Arial" w:hAnsi="Arial" w:cs="Arial"/>
          <w:sz w:val="22"/>
          <w:szCs w:val="22"/>
        </w:rPr>
        <w:t xml:space="preserve">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w:t>
      </w:r>
      <w:proofErr w:type="spellStart"/>
      <w:r>
        <w:rPr>
          <w:rFonts w:ascii="Arial" w:hAnsi="Arial" w:cs="Arial"/>
          <w:sz w:val="22"/>
          <w:szCs w:val="22"/>
        </w:rPr>
        <w:t>days notice</w:t>
      </w:r>
      <w:proofErr w:type="spellEnd"/>
      <w:r>
        <w:rPr>
          <w:rFonts w:ascii="Arial" w:hAnsi="Arial" w:cs="Arial"/>
          <w:sz w:val="22"/>
          <w:szCs w:val="22"/>
        </w:rPr>
        <w:t xml:space="preserv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w:t>
      </w:r>
      <w:proofErr w:type="gramStart"/>
      <w:r w:rsidRPr="00C9180B">
        <w:rPr>
          <w:rFonts w:ascii="Arial" w:hAnsi="Arial" w:cs="Arial"/>
          <w:sz w:val="22"/>
          <w:szCs w:val="22"/>
        </w:rPr>
        <w:t xml:space="preserve"> 80/5</w:t>
      </w:r>
      <w:proofErr w:type="gramEnd"/>
      <w:r w:rsidRPr="00C9180B">
        <w:rPr>
          <w:rFonts w:ascii="Arial" w:hAnsi="Arial" w:cs="Arial"/>
          <w:sz w:val="22"/>
          <w:szCs w:val="22"/>
        </w:rPr>
        <w:t>).</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45F6740A" w14:textId="0F4E85E9" w:rsidR="00222CB5" w:rsidRPr="006351F1" w:rsidRDefault="00222CB5" w:rsidP="00222CB5">
      <w:pPr>
        <w:pStyle w:val="1"/>
        <w:jc w:val="both"/>
        <w:rPr>
          <w:rFonts w:ascii="Arial" w:hAnsi="Arial" w:cs="Arial"/>
        </w:rPr>
      </w:pPr>
      <w:r w:rsidRPr="006351F1">
        <w:rPr>
          <w:rFonts w:ascii="Arial" w:hAnsi="Arial" w:cs="Arial"/>
        </w:rPr>
        <w:t xml:space="preserve">The calculation, as undertaken by </w:t>
      </w:r>
      <w:r w:rsidRPr="006351F1">
        <w:rPr>
          <w:rFonts w:ascii="Arial" w:hAnsi="Arial" w:cs="Arial"/>
          <w:b/>
          <w:bCs/>
        </w:rPr>
        <w:t>The Company</w:t>
      </w:r>
      <w:r w:rsidRPr="006351F1">
        <w:rPr>
          <w:rFonts w:ascii="Arial" w:hAnsi="Arial" w:cs="Arial"/>
        </w:rPr>
        <w:t xml:space="preserve">, of the </w:t>
      </w:r>
      <w:r w:rsidRPr="006351F1">
        <w:rPr>
          <w:rFonts w:ascii="Arial" w:hAnsi="Arial" w:cs="Arial"/>
          <w:b/>
          <w:bCs/>
        </w:rPr>
        <w:t xml:space="preserve">Charges for Physical Assets required for Connection </w:t>
      </w:r>
      <w:r w:rsidRPr="006351F1">
        <w:rPr>
          <w:rFonts w:ascii="Arial" w:hAnsi="Arial" w:cs="Arial"/>
        </w:rPr>
        <w:t xml:space="preserve">when setting TNUoS Charges for a Charging Year </w:t>
      </w:r>
    </w:p>
    <w:p w14:paraId="1ACE7130"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7CD8F1D6" w14:textId="77777777" w:rsidR="00222CB5"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at the same time as </w:t>
      </w:r>
      <w:r w:rsidRPr="006351F1">
        <w:rPr>
          <w:rFonts w:ascii="Arial" w:hAnsi="Arial" w:cs="Arial"/>
          <w:b/>
          <w:bCs/>
        </w:rPr>
        <w:t>The Company</w:t>
      </w:r>
      <w:r w:rsidRPr="006351F1">
        <w:rPr>
          <w:rFonts w:ascii="Arial" w:hAnsi="Arial" w:cs="Arial"/>
        </w:rPr>
        <w:t xml:space="preserve"> publishes the draft and final TNUoS Charges for a Charging Year, </w:t>
      </w:r>
      <w:r w:rsidRPr="006351F1">
        <w:rPr>
          <w:rFonts w:ascii="Arial" w:hAnsi="Arial" w:cs="Arial"/>
          <w:b/>
          <w:bCs/>
        </w:rPr>
        <w:t>The Company</w:t>
      </w:r>
      <w:r w:rsidRPr="006351F1">
        <w:rPr>
          <w:rFonts w:ascii="Arial" w:hAnsi="Arial" w:cs="Arial"/>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9C28FD0" w14:textId="77777777" w:rsidR="00222CB5" w:rsidRPr="006351F1" w:rsidRDefault="00222CB5" w:rsidP="00222CB5">
      <w:pPr>
        <w:pStyle w:val="1"/>
        <w:jc w:val="both"/>
        <w:rPr>
          <w:rFonts w:ascii="Arial" w:hAnsi="Arial" w:cs="Arial"/>
        </w:rPr>
      </w:pPr>
    </w:p>
    <w:p w14:paraId="2813D5C9" w14:textId="166DF5C5" w:rsidR="00222CB5" w:rsidRPr="006351F1" w:rsidRDefault="00222CB5" w:rsidP="00222CB5">
      <w:pPr>
        <w:pStyle w:val="1"/>
        <w:jc w:val="both"/>
        <w:rPr>
          <w:rFonts w:ascii="Arial" w:hAnsi="Arial" w:cs="Arial"/>
        </w:rPr>
      </w:pPr>
      <w:r w:rsidRPr="006351F1">
        <w:rPr>
          <w:rFonts w:ascii="Arial" w:hAnsi="Arial" w:cs="Arial"/>
        </w:rPr>
        <w:t xml:space="preserve">Guidance on the Calculation of the </w:t>
      </w:r>
      <w:r w:rsidRPr="006351F1">
        <w:rPr>
          <w:rFonts w:ascii="Arial" w:hAnsi="Arial" w:cs="Arial"/>
          <w:b/>
          <w:bCs/>
        </w:rPr>
        <w:t>Charges for Physical Assets required for Connection</w:t>
      </w:r>
      <w:r w:rsidRPr="006351F1">
        <w:rPr>
          <w:rFonts w:ascii="Arial" w:hAnsi="Arial" w:cs="Arial"/>
        </w:rPr>
        <w:t xml:space="preserve"> when setting TNUoS Charges for a Charging Year </w:t>
      </w:r>
    </w:p>
    <w:p w14:paraId="1BFD54D7"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5212ED6F" w14:textId="6E834B5C" w:rsidR="006661FE"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in each Charging Year, and in any event no later than the date </w:t>
      </w:r>
      <w:r w:rsidRPr="006351F1">
        <w:rPr>
          <w:rFonts w:ascii="Arial" w:hAnsi="Arial" w:cs="Arial"/>
          <w:b/>
          <w:bCs/>
        </w:rPr>
        <w:t>The Company</w:t>
      </w:r>
      <w:r w:rsidRPr="006351F1">
        <w:rPr>
          <w:rFonts w:ascii="Arial" w:hAnsi="Arial" w:cs="Arial"/>
        </w:rPr>
        <w:t xml:space="preserve"> publishes the draft TNUoS Charges for the following Charging Year, </w:t>
      </w:r>
      <w:r w:rsidRPr="006351F1">
        <w:rPr>
          <w:rFonts w:ascii="Arial" w:hAnsi="Arial" w:cs="Arial"/>
          <w:b/>
          <w:bCs/>
        </w:rPr>
        <w:t>The  Company</w:t>
      </w:r>
      <w:r w:rsidRPr="006351F1">
        <w:rPr>
          <w:rFonts w:ascii="Arial" w:hAnsi="Arial" w:cs="Arial"/>
        </w:rPr>
        <w:t xml:space="preserve"> shall publish guidance on how it will undertake the calculation to set TNUoS tariffs in compliance with the </w:t>
      </w:r>
      <w:r w:rsidRPr="006351F1">
        <w:rPr>
          <w:rFonts w:ascii="Arial" w:hAnsi="Arial" w:cs="Arial"/>
          <w:b/>
          <w:bCs/>
        </w:rPr>
        <w:t>Limiting Regulation</w:t>
      </w:r>
      <w:r w:rsidRPr="006351F1">
        <w:rPr>
          <w:rFonts w:ascii="Arial" w:hAnsi="Arial" w:cs="Arial"/>
        </w:rPr>
        <w:t xml:space="preserve"> for that following Charging Year and when assessing compliance following the conclusion of that Charging Year</w:t>
      </w:r>
      <w:r w:rsidR="006D6620">
        <w:rPr>
          <w:rFonts w:ascii="Arial" w:hAnsi="Arial" w:cs="Arial"/>
        </w:rPr>
        <w:t>.</w:t>
      </w:r>
    </w:p>
    <w:p w14:paraId="3B2B8E0C" w14:textId="77777777" w:rsidR="00750515" w:rsidRPr="009A4AC7" w:rsidRDefault="006661FE" w:rsidP="00750515">
      <w:pPr>
        <w:pStyle w:val="Heading1"/>
        <w:jc w:val="center"/>
        <w:rPr>
          <w:color w:val="auto"/>
        </w:rPr>
      </w:pPr>
      <w:r>
        <w:br w:type="page"/>
      </w:r>
      <w:bookmarkStart w:id="1310" w:name="_Toc3598575"/>
      <w:bookmarkStart w:id="1311" w:name="_Toc35675434"/>
      <w:bookmarkStart w:id="1312"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1310"/>
    <w:bookmarkEnd w:id="1311"/>
    <w:bookmarkEnd w:id="1312"/>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1313" w:name="_Hlt474031874"/>
      <w:bookmarkEnd w:id="1313"/>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w:t>
      </w:r>
      <w:proofErr w:type="spellStart"/>
      <w:r>
        <w:t>BSUoS</w:t>
      </w:r>
      <w:proofErr w:type="spellEnd"/>
      <w:r>
        <w:t xml:space="preserve">) </w:t>
      </w:r>
      <w:r w:rsidR="7F61B945">
        <w:t>C</w:t>
      </w:r>
      <w:r>
        <w:t xml:space="preserve">harges.  This statement explains the methodology used </w:t>
      </w:r>
      <w:proofErr w:type="gramStart"/>
      <w:r>
        <w:t>in order to</w:t>
      </w:r>
      <w:proofErr w:type="gramEnd"/>
      <w:r>
        <w:t xml:space="preserve"> calculate the </w:t>
      </w:r>
      <w:proofErr w:type="spellStart"/>
      <w:r>
        <w:t>BSUoS</w:t>
      </w:r>
      <w:proofErr w:type="spellEnd"/>
      <w:r>
        <w:t xml:space="preserve">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w:t>
      </w:r>
      <w:proofErr w:type="spellStart"/>
      <w:r w:rsidR="31950FA6">
        <w:t>BSUoS</w:t>
      </w:r>
      <w:proofErr w:type="spellEnd"/>
      <w:r w:rsidR="31950FA6">
        <w:t xml:space="preserve">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proofErr w:type="spellStart"/>
      <w:r>
        <w:t>BSUoS</w:t>
      </w:r>
      <w:proofErr w:type="spellEnd"/>
      <w:r>
        <w:t xml:space="preserve"> Charges are calculated on a fixed price basis as described in Section 14.3</w:t>
      </w:r>
      <w:r w:rsidR="1DF3326B">
        <w:t>1</w:t>
      </w:r>
      <w:r>
        <w:t>.</w:t>
      </w:r>
    </w:p>
    <w:p w14:paraId="034D771E" w14:textId="77777777" w:rsidR="00750515" w:rsidRDefault="00750515" w:rsidP="00750515">
      <w:pPr>
        <w:pStyle w:val="1"/>
        <w:jc w:val="both"/>
      </w:pPr>
      <w:bookmarkStart w:id="1314" w:name="_Hlk43984034"/>
    </w:p>
    <w:p w14:paraId="4DDF5EFD" w14:textId="77777777" w:rsidR="00750515" w:rsidRDefault="00750515" w:rsidP="007D27B2">
      <w:pPr>
        <w:pStyle w:val="1"/>
        <w:numPr>
          <w:ilvl w:val="0"/>
          <w:numId w:val="78"/>
        </w:numPr>
        <w:jc w:val="both"/>
      </w:pPr>
      <w:proofErr w:type="spellStart"/>
      <w:r>
        <w:t>BSUoS</w:t>
      </w:r>
      <w:proofErr w:type="spellEnd"/>
      <w:r>
        <w:t xml:space="preserve">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p w14:paraId="36359A93" w14:textId="194B6114" w:rsidR="007F14BA" w:rsidRDefault="0049181B" w:rsidP="00AD0F03">
      <w:pPr>
        <w:numPr>
          <w:ilvl w:val="0"/>
          <w:numId w:val="61"/>
        </w:numPr>
        <w:tabs>
          <w:tab w:val="clear" w:pos="1440"/>
          <w:tab w:val="num" w:pos="8647"/>
        </w:tabs>
        <w:ind w:left="2347"/>
        <w:rPr>
          <w:rFonts w:ascii="Arial" w:hAnsi="Arial"/>
          <w:sz w:val="22"/>
          <w:szCs w:val="22"/>
        </w:rPr>
      </w:pPr>
      <w:r>
        <w:rPr>
          <w:rFonts w:ascii="Arial" w:hAnsi="Arial"/>
          <w:sz w:val="22"/>
          <w:szCs w:val="22"/>
        </w:rPr>
        <w:t>All</w:t>
      </w:r>
      <w:r w:rsidR="00651A74">
        <w:rPr>
          <w:rFonts w:ascii="Arial" w:hAnsi="Arial"/>
          <w:sz w:val="22"/>
          <w:szCs w:val="22"/>
        </w:rPr>
        <w:t xml:space="preserve"> costs</w:t>
      </w:r>
      <w:r w:rsidR="00603909">
        <w:rPr>
          <w:rFonts w:ascii="Arial" w:hAnsi="Arial"/>
          <w:sz w:val="22"/>
          <w:szCs w:val="22"/>
        </w:rPr>
        <w:t xml:space="preserve"> under Relevant Contracts awarded through the Onshore Tender Process.</w:t>
      </w:r>
    </w:p>
    <w:bookmarkEnd w:id="1314"/>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 xml:space="preserve">on the Fixed </w:t>
      </w: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will be the same for all Settlement Days within the same Fixed Price Period, unless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 xml:space="preserve">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is calculated using forecast average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 xml:space="preserve">Calculation of forecast Total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 xml:space="preserve">Total </w:t>
      </w:r>
      <w:proofErr w:type="spellStart"/>
      <w:r>
        <w:rPr>
          <w:rFonts w:ascii="Arial (W1)" w:hAnsi="Arial (W1)"/>
          <w:sz w:val="22"/>
          <w:lang w:eastAsia="en-US"/>
        </w:rPr>
        <w:t>BSUoS</w:t>
      </w:r>
      <w:proofErr w:type="spellEnd"/>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for a Fixed Price Period t (</w:t>
      </w:r>
      <w:proofErr w:type="spellStart"/>
      <w:r w:rsidRPr="00625BEA">
        <w:rPr>
          <w:rFonts w:ascii="Arial (W1)" w:hAnsi="Arial (W1)"/>
          <w:sz w:val="22"/>
          <w:lang w:eastAsia="en-US"/>
        </w:rPr>
        <w:t>fBSUoSTOTt</w:t>
      </w:r>
      <w:proofErr w:type="spellEnd"/>
      <w:r w:rsidRPr="00625BEA">
        <w:rPr>
          <w:rFonts w:ascii="Arial (W1)" w:hAnsi="Arial (W1)"/>
          <w:sz w:val="22"/>
          <w:lang w:eastAsia="en-US"/>
        </w:rPr>
        <w:t xml:space="preserve">) </w:t>
      </w:r>
      <w:proofErr w:type="gramStart"/>
      <w:r>
        <w:rPr>
          <w:rFonts w:ascii="Arial (W1)" w:hAnsi="Arial (W1)"/>
          <w:sz w:val="22"/>
          <w:lang w:eastAsia="en-US"/>
        </w:rPr>
        <w:t>are</w:t>
      </w:r>
      <w:proofErr w:type="gramEnd"/>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000000"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proofErr w:type="spellStart"/>
      <w:r>
        <w:t>fBSUoSTOT</w:t>
      </w:r>
      <w:r w:rsidRPr="0085208F">
        <w:rPr>
          <w:vertAlign w:val="subscript"/>
        </w:rPr>
        <w:t>t</w:t>
      </w:r>
      <w:proofErr w:type="spellEnd"/>
      <w:r w:rsidRPr="009F1C91">
        <w:t xml:space="preserve"> </w:t>
      </w:r>
      <w:r>
        <w:t xml:space="preserve">= forecast average Total </w:t>
      </w:r>
      <w:proofErr w:type="spellStart"/>
      <w:r>
        <w:t>BSUoS</w:t>
      </w:r>
      <w:proofErr w:type="spellEnd"/>
      <w:r w:rsidRPr="00625BEA">
        <w:t xml:space="preserve"> </w:t>
      </w:r>
      <w:r>
        <w:t xml:space="preserve">Costs associated with </w:t>
      </w:r>
      <w:proofErr w:type="spellStart"/>
      <w:r>
        <w:t>BSUoS</w:t>
      </w:r>
      <w:proofErr w:type="spellEnd"/>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proofErr w:type="spellStart"/>
      <w:r>
        <w:t>fBSUoSEXT</w:t>
      </w:r>
      <w:r w:rsidRPr="03871E98">
        <w:rPr>
          <w:vertAlign w:val="subscript"/>
        </w:rPr>
        <w:t>t</w:t>
      </w:r>
      <w:proofErr w:type="spellEnd"/>
      <w:r>
        <w:t xml:space="preserve"> = forecast External </w:t>
      </w:r>
      <w:proofErr w:type="spellStart"/>
      <w:r>
        <w:t>BSUoS</w:t>
      </w:r>
      <w:proofErr w:type="spellEnd"/>
      <w:r>
        <w:t xml:space="preserve"> Costs. The terms which make up External </w:t>
      </w:r>
      <w:proofErr w:type="spellStart"/>
      <w:r>
        <w:t>BSUoS</w:t>
      </w:r>
      <w:proofErr w:type="spellEnd"/>
      <w:r>
        <w:t xml:space="preserve"> Costs are set out </w:t>
      </w:r>
      <w:r w:rsidR="58D3FBF1">
        <w:t xml:space="preserve">as term </w:t>
      </w:r>
      <w:proofErr w:type="spellStart"/>
      <w:r w:rsidR="58D3FBF1">
        <w:t>EXT</w:t>
      </w:r>
      <w:r w:rsidR="58D3FBF1" w:rsidRPr="03871E98">
        <w:rPr>
          <w:vertAlign w:val="subscript"/>
        </w:rPr>
        <w:t>t</w:t>
      </w:r>
      <w:proofErr w:type="spellEnd"/>
      <w:r w:rsidR="58D3FBF1" w:rsidRPr="03871E98">
        <w:rPr>
          <w:vertAlign w:val="subscript"/>
        </w:rPr>
        <w:t xml:space="preserve">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fBSUoSINT</w:t>
      </w:r>
      <w:r w:rsidRPr="325E90A3">
        <w:rPr>
          <w:rFonts w:ascii="Arial (W1)" w:hAnsi="Arial (W1)"/>
          <w:sz w:val="22"/>
          <w:szCs w:val="22"/>
          <w:vertAlign w:val="subscript"/>
          <w:lang w:eastAsia="en-US"/>
        </w:rPr>
        <w:t>t</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forecast Internal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The terms which make up Internal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are set </w:t>
      </w:r>
      <w:proofErr w:type="gramStart"/>
      <w:r w:rsidRPr="325E90A3">
        <w:rPr>
          <w:rFonts w:ascii="Arial (W1)" w:hAnsi="Arial (W1)"/>
          <w:sz w:val="22"/>
          <w:szCs w:val="22"/>
          <w:lang w:eastAsia="en-US"/>
        </w:rPr>
        <w:t xml:space="preserve">out </w:t>
      </w:r>
      <w:r w:rsidR="00F47392" w:rsidRPr="00F47392">
        <w:t xml:space="preserve"> </w:t>
      </w:r>
      <w:r w:rsidR="00F47392" w:rsidRPr="00F47392">
        <w:rPr>
          <w:rFonts w:ascii="Arial (W1)" w:hAnsi="Arial (W1)"/>
          <w:sz w:val="22"/>
          <w:szCs w:val="22"/>
          <w:lang w:eastAsia="en-US"/>
        </w:rPr>
        <w:t>as</w:t>
      </w:r>
      <w:proofErr w:type="gramEnd"/>
      <w:r w:rsidR="00F47392" w:rsidRPr="00F47392">
        <w:rPr>
          <w:rFonts w:ascii="Arial (W1)" w:hAnsi="Arial (W1)"/>
          <w:sz w:val="22"/>
          <w:szCs w:val="22"/>
          <w:lang w:eastAsia="en-US"/>
        </w:rPr>
        <w:t xml:space="preserve"> term </w:t>
      </w:r>
      <w:proofErr w:type="spellStart"/>
      <w:r w:rsidR="00F47392" w:rsidRPr="00F47392">
        <w:rPr>
          <w:rFonts w:ascii="Arial (W1)" w:hAnsi="Arial (W1)"/>
          <w:sz w:val="22"/>
          <w:szCs w:val="22"/>
          <w:lang w:eastAsia="en-US"/>
        </w:rPr>
        <w:t>INT</w:t>
      </w:r>
      <w:r w:rsidR="00F47392" w:rsidRPr="03871E98">
        <w:rPr>
          <w:vertAlign w:val="subscript"/>
        </w:rPr>
        <w:t>t</w:t>
      </w:r>
      <w:proofErr w:type="spellEnd"/>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proofErr w:type="spellStart"/>
      <w:r w:rsidRPr="03871E98">
        <w:rPr>
          <w:rFonts w:ascii="Arial (W1)" w:hAnsi="Arial (W1)"/>
          <w:sz w:val="22"/>
          <w:szCs w:val="22"/>
          <w:lang w:eastAsia="en-US"/>
        </w:rPr>
        <w:t>fBSUoSRTN</w:t>
      </w:r>
      <w:r w:rsidR="00E63783" w:rsidRPr="03871E98">
        <w:rPr>
          <w:vertAlign w:val="subscript"/>
        </w:rPr>
        <w:t>t</w:t>
      </w:r>
      <w:proofErr w:type="spellEnd"/>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 xml:space="preserve">out as term </w:t>
      </w:r>
      <w:proofErr w:type="spellStart"/>
      <w:r w:rsidRPr="03871E98">
        <w:rPr>
          <w:rFonts w:ascii="Arial (W1)" w:hAnsi="Arial (W1)"/>
          <w:sz w:val="22"/>
          <w:szCs w:val="22"/>
          <w:lang w:eastAsia="en-US"/>
        </w:rPr>
        <w:t>RTN</w:t>
      </w:r>
      <w:r w:rsidR="004160D1" w:rsidRPr="03871E98">
        <w:rPr>
          <w:vertAlign w:val="subscript"/>
        </w:rPr>
        <w:t>t</w:t>
      </w:r>
      <w:proofErr w:type="spellEnd"/>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kb</w:t>
      </w:r>
      <w:r>
        <w:rPr>
          <w:rFonts w:ascii="Arial (W1)" w:hAnsi="Arial (W1)"/>
          <w:sz w:val="22"/>
          <w:vertAlign w:val="subscript"/>
          <w:lang w:eastAsia="en-US"/>
        </w:rPr>
        <w:t>t</w:t>
      </w:r>
      <w:proofErr w:type="spellEnd"/>
      <w:r>
        <w:rPr>
          <w:rFonts w:ascii="Arial (W1)" w:hAnsi="Arial (W1)"/>
          <w:sz w:val="22"/>
          <w:vertAlign w:val="subscript"/>
          <w:lang w:eastAsia="en-US"/>
        </w:rPr>
        <w:t xml:space="preserve"> </w:t>
      </w:r>
      <w:r>
        <w:rPr>
          <w:rFonts w:ascii="Arial (W1)" w:hAnsi="Arial (W1)"/>
          <w:sz w:val="22"/>
          <w:lang w:eastAsia="en-US"/>
        </w:rPr>
        <w:t xml:space="preserve">= </w:t>
      </w:r>
      <w:r w:rsidRPr="00C56C81">
        <w:rPr>
          <w:rFonts w:ascii="Arial (W1)" w:hAnsi="Arial (W1)"/>
          <w:sz w:val="22"/>
          <w:lang w:eastAsia="en-US"/>
        </w:rPr>
        <w:t xml:space="preserve">the amount included in the Fixed </w:t>
      </w:r>
      <w:proofErr w:type="spellStart"/>
      <w:r w:rsidRPr="00C56C81">
        <w:rPr>
          <w:rFonts w:ascii="Arial (W1)" w:hAnsi="Arial (W1)"/>
          <w:sz w:val="22"/>
          <w:lang w:eastAsia="en-US"/>
        </w:rPr>
        <w:t>BSUoS</w:t>
      </w:r>
      <w:proofErr w:type="spellEnd"/>
      <w:r w:rsidRPr="00C56C81">
        <w:rPr>
          <w:rFonts w:ascii="Arial (W1)" w:hAnsi="Arial (W1)"/>
          <w:sz w:val="22"/>
          <w:lang w:eastAsia="en-US"/>
        </w:rPr>
        <w:t xml:space="preserve">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 xml:space="preserve">.4, is calculated by subtracting the forecast revenue collected via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allocated to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in Fixed Price Periods prior to Fixed Price Period t, from the latest forecast of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 xml:space="preserve">.4, for those same Fixed Price Periods prior to Fixed Price Period t. This is inclusive of any revenue collected from Final Reconciliation (RF)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 xml:space="preserve">.5 does not apply to Final Reconciliation (RF)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Calculating the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 xml:space="preserve">The Fixed </w:t>
      </w:r>
      <w:proofErr w:type="spellStart"/>
      <w:r w:rsidRPr="00D0324D">
        <w:rPr>
          <w:rFonts w:ascii="Arial (W1)" w:hAnsi="Arial (W1)"/>
          <w:sz w:val="22"/>
          <w:lang w:eastAsia="en-US"/>
        </w:rPr>
        <w:t>BSUoS</w:t>
      </w:r>
      <w:proofErr w:type="spellEnd"/>
      <w:r w:rsidRPr="00D0324D">
        <w:rPr>
          <w:rFonts w:ascii="Arial (W1)" w:hAnsi="Arial (W1)"/>
          <w:sz w:val="22"/>
          <w:lang w:eastAsia="en-US"/>
        </w:rPr>
        <w:t xml:space="preserve">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proofErr w:type="spellStart"/>
      <w:r>
        <w:t>FixedBSUoSP</w:t>
      </w:r>
      <w:r w:rsidRPr="00376AE1">
        <w:rPr>
          <w:vertAlign w:val="subscript"/>
        </w:rPr>
        <w:t>t</w:t>
      </w:r>
      <w:proofErr w:type="spellEnd"/>
      <w:r w:rsidRPr="00376AE1">
        <w:rPr>
          <w:vertAlign w:val="subscript"/>
        </w:rPr>
        <w:t xml:space="preserve"> </w:t>
      </w:r>
      <w:r>
        <w:t xml:space="preserve">= the Fixed </w:t>
      </w:r>
      <w:proofErr w:type="spellStart"/>
      <w:r>
        <w:t>BSUoS</w:t>
      </w:r>
      <w:proofErr w:type="spellEnd"/>
      <w:r>
        <w:t xml:space="preserve"> Price for the Fixed Price Period t</w:t>
      </w:r>
    </w:p>
    <w:p w14:paraId="1624F03E" w14:textId="77777777" w:rsidR="00C95284" w:rsidRDefault="00C95284" w:rsidP="00C95284">
      <w:pPr>
        <w:pStyle w:val="1"/>
        <w:ind w:left="1627"/>
        <w:jc w:val="both"/>
      </w:pPr>
      <w:proofErr w:type="spellStart"/>
      <w:r>
        <w:t>fBSUoSTOT</w:t>
      </w:r>
      <w:r w:rsidRPr="00376AE1">
        <w:rPr>
          <w:vertAlign w:val="subscript"/>
        </w:rPr>
        <w:t>t</w:t>
      </w:r>
      <w:proofErr w:type="spellEnd"/>
      <w:r>
        <w:rPr>
          <w:vertAlign w:val="subscript"/>
        </w:rPr>
        <w:t xml:space="preserve"> </w:t>
      </w:r>
      <w:r>
        <w:t xml:space="preserve">= forecast average Total </w:t>
      </w:r>
      <w:proofErr w:type="spellStart"/>
      <w:r>
        <w:t>BSUoS</w:t>
      </w:r>
      <w:proofErr w:type="spellEnd"/>
      <w:r>
        <w:t xml:space="preserve">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proofErr w:type="spellStart"/>
      <w:r>
        <w:t>fSGQM</w:t>
      </w:r>
      <w:r w:rsidRPr="00376AE1">
        <w:rPr>
          <w:vertAlign w:val="subscript"/>
        </w:rPr>
        <w:t>t</w:t>
      </w:r>
      <w:proofErr w:type="spellEnd"/>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Notice of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7D71033" w14:textId="77777777" w:rsidR="00C95284" w:rsidRPr="0085208F" w:rsidRDefault="00C95284" w:rsidP="00C95284">
      <w:pPr>
        <w:rPr>
          <w:rFonts w:ascii="Arial (W1)" w:hAnsi="Arial (W1)"/>
          <w:sz w:val="22"/>
          <w:lang w:eastAsia="en-US"/>
        </w:rPr>
      </w:pPr>
    </w:p>
    <w:p w14:paraId="50955675" w14:textId="40B87FBF"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w:t>
      </w:r>
      <w:r w:rsidR="002B2B74">
        <w:rPr>
          <w:rFonts w:ascii="Arial (W1)" w:hAnsi="Arial (W1)"/>
          <w:sz w:val="22"/>
          <w:lang w:eastAsia="en-US"/>
        </w:rPr>
        <w:t>three</w:t>
      </w:r>
      <w:r w:rsidRPr="00BA6E47">
        <w:rPr>
          <w:rFonts w:ascii="Arial (W1)" w:hAnsi="Arial (W1)"/>
          <w:sz w:val="22"/>
          <w:lang w:eastAsia="en-US"/>
        </w:rPr>
        <w:t xml:space="preserve"> months of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 xml:space="preserve">Calculation of </w:t>
      </w:r>
      <w:proofErr w:type="spellStart"/>
      <w:r w:rsidRPr="325E90A3">
        <w:rPr>
          <w:rFonts w:ascii="Arial Bold" w:hAnsi="Arial Bold"/>
          <w:b/>
          <w:bCs/>
          <w:color w:val="008080"/>
          <w:sz w:val="22"/>
          <w:szCs w:val="22"/>
          <w:lang w:eastAsia="en-US"/>
        </w:rPr>
        <w:t>BSUoS</w:t>
      </w:r>
      <w:proofErr w:type="spellEnd"/>
      <w:r w:rsidRPr="325E90A3">
        <w:rPr>
          <w:rFonts w:ascii="Arial Bold" w:hAnsi="Arial Bold"/>
          <w:b/>
          <w:bCs/>
          <w:color w:val="008080"/>
          <w:sz w:val="22"/>
          <w:szCs w:val="22"/>
          <w:lang w:eastAsia="en-US"/>
        </w:rPr>
        <w:t xml:space="preserve">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an individual BM Unit are calculated for each Settlement Day, denoted by d, based on the BM Unit’s metered volumes for each Settlement Period, denoted by j, and based on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w:t>
      </w:r>
      <w:proofErr w:type="spellStart"/>
      <w:r w:rsidR="00C95284" w:rsidRPr="325E90A3">
        <w:rPr>
          <w:rFonts w:ascii="Arial (W1)" w:hAnsi="Arial (W1)"/>
          <w:sz w:val="22"/>
          <w:szCs w:val="22"/>
          <w:lang w:eastAsia="en-US"/>
        </w:rPr>
        <w:t>i</w:t>
      </w:r>
      <w:proofErr w:type="spellEnd"/>
      <w:r w:rsidR="00C95284" w:rsidRPr="325E90A3">
        <w:rPr>
          <w:rFonts w:ascii="Arial (W1)" w:hAnsi="Arial (W1)"/>
          <w:sz w:val="22"/>
          <w:szCs w:val="22"/>
          <w:lang w:eastAsia="en-US"/>
        </w:rPr>
        <w:t xml:space="preserve">, have their Total </w:t>
      </w:r>
      <w:proofErr w:type="spellStart"/>
      <w:r w:rsidR="00C95284" w:rsidRPr="325E90A3">
        <w:rPr>
          <w:rFonts w:ascii="Arial (W1)" w:hAnsi="Arial (W1)"/>
          <w:sz w:val="22"/>
          <w:szCs w:val="22"/>
          <w:lang w:eastAsia="en-US"/>
        </w:rPr>
        <w:t>BSUoS</w:t>
      </w:r>
      <w:proofErr w:type="spellEnd"/>
      <w:r w:rsidR="00C95284" w:rsidRPr="325E90A3">
        <w:rPr>
          <w:rFonts w:ascii="Arial (W1)" w:hAnsi="Arial (W1)"/>
          <w:sz w:val="22"/>
          <w:szCs w:val="22"/>
          <w:lang w:eastAsia="en-US"/>
        </w:rPr>
        <w:t xml:space="preserve">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w:t>
      </w:r>
      <w:r w:rsidRPr="325E90A3">
        <w:rPr>
          <w:rFonts w:ascii="Arial (W1)" w:hAnsi="Arial (W1)"/>
          <w:sz w:val="22"/>
          <w:szCs w:val="22"/>
          <w:vertAlign w:val="subscript"/>
          <w:lang w:eastAsia="en-US"/>
        </w:rPr>
        <w:t>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SGQM</w:t>
      </w:r>
      <w:r w:rsidRPr="325E90A3">
        <w:rPr>
          <w:rFonts w:ascii="Arial (W1)" w:hAnsi="Arial (W1)"/>
          <w:sz w:val="22"/>
          <w:szCs w:val="22"/>
          <w:vertAlign w:val="subscript"/>
          <w:lang w:eastAsia="en-US"/>
        </w:rPr>
        <w:t>ij</w:t>
      </w:r>
      <w:proofErr w:type="spellEnd"/>
      <w:r w:rsidRPr="325E90A3">
        <w:rPr>
          <w:rFonts w:ascii="Arial (W1)" w:hAnsi="Arial (W1)"/>
          <w:sz w:val="22"/>
          <w:szCs w:val="22"/>
          <w:lang w:eastAsia="en-US"/>
        </w:rPr>
        <w:t xml:space="preserve"> = the Gross Demand Supplier or Exempt Export BM Unit Volume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All Transmission Connected BM Units, prefixed by m, have their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000000"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BSUoSTOTmd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FixedBSUoSPd</w:t>
      </w:r>
      <w:proofErr w:type="spellEnd"/>
      <w:r w:rsidRPr="325E90A3">
        <w:rPr>
          <w:rFonts w:ascii="Arial (W1)" w:hAnsi="Arial (W1)"/>
          <w:sz w:val="22"/>
          <w:szCs w:val="22"/>
          <w:lang w:eastAsia="en-US"/>
        </w:rPr>
        <w:t xml:space="preserve"> =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TQMmj</w:t>
      </w:r>
      <w:proofErr w:type="spellEnd"/>
      <w:r w:rsidRPr="325E90A3">
        <w:rPr>
          <w:rFonts w:ascii="Arial (W1)" w:hAnsi="Arial (W1)"/>
          <w:sz w:val="22"/>
          <w:szCs w:val="22"/>
          <w:lang w:eastAsia="en-US"/>
        </w:rPr>
        <w:t xml:space="preserve">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 xml:space="preserve">Calculation of </w:t>
      </w:r>
      <w:proofErr w:type="spellStart"/>
      <w:r w:rsidRPr="325E90A3">
        <w:rPr>
          <w:rFonts w:ascii="Arial Bold" w:hAnsi="Arial Bold"/>
          <w:b/>
          <w:bCs/>
          <w:color w:val="008080"/>
          <w:sz w:val="22"/>
          <w:szCs w:val="22"/>
          <w:lang w:eastAsia="en-US"/>
        </w:rPr>
        <w:t>BSUoS</w:t>
      </w:r>
      <w:proofErr w:type="spellEnd"/>
      <w:r w:rsidRPr="325E90A3">
        <w:rPr>
          <w:rFonts w:ascii="Arial Bold" w:hAnsi="Arial Bold"/>
          <w:b/>
          <w:bCs/>
          <w:color w:val="008080"/>
          <w:sz w:val="22"/>
          <w:szCs w:val="22"/>
          <w:lang w:eastAsia="en-US"/>
        </w:rPr>
        <w:t xml:space="preserve"> Charges for a </w:t>
      </w:r>
      <w:proofErr w:type="spellStart"/>
      <w:r w:rsidRPr="325E90A3">
        <w:rPr>
          <w:rFonts w:ascii="Arial Bold" w:hAnsi="Arial Bold"/>
          <w:b/>
          <w:bCs/>
          <w:color w:val="008080"/>
          <w:sz w:val="22"/>
          <w:szCs w:val="22"/>
          <w:lang w:eastAsia="en-US"/>
        </w:rPr>
        <w:t>BSUoS</w:t>
      </w:r>
      <w:proofErr w:type="spellEnd"/>
      <w:r w:rsidRPr="325E90A3">
        <w:rPr>
          <w:rFonts w:ascii="Arial Bold" w:hAnsi="Arial Bold"/>
          <w:b/>
          <w:bCs/>
          <w:color w:val="008080"/>
          <w:sz w:val="22"/>
          <w:szCs w:val="22"/>
          <w:lang w:eastAsia="en-US"/>
        </w:rPr>
        <w:t xml:space="preserve">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cd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 xml:space="preserve">Definition of the </w:t>
      </w:r>
      <w:proofErr w:type="spellStart"/>
      <w:r w:rsidRPr="325E90A3">
        <w:rPr>
          <w:rFonts w:ascii="Arial Bold" w:hAnsi="Arial Bold"/>
          <w:b/>
          <w:bCs/>
          <w:color w:val="008080"/>
        </w:rPr>
        <w:t>BSUoS</w:t>
      </w:r>
      <w:proofErr w:type="spellEnd"/>
      <w:r w:rsidRPr="325E90A3">
        <w:rPr>
          <w:rFonts w:ascii="Arial Bold" w:hAnsi="Arial Bold"/>
          <w:b/>
          <w:bCs/>
          <w:color w:val="008080"/>
        </w:rPr>
        <w:t xml:space="preserve">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proofErr w:type="spellStart"/>
      <w:r w:rsidRPr="325E90A3">
        <w:rPr>
          <w:rFonts w:ascii="Arial (W1)" w:hAnsi="Arial (W1)"/>
          <w:sz w:val="22"/>
          <w:szCs w:val="22"/>
          <w:lang w:eastAsia="en-US"/>
        </w:rPr>
        <w:t>XBSUoS</w:t>
      </w:r>
      <w:proofErr w:type="spellEnd"/>
      <w:r w:rsidRPr="325E90A3">
        <w:rPr>
          <w:rFonts w:ascii="Arial (W1)" w:hAnsi="Arial (W1)"/>
          <w:sz w:val="22"/>
          <w:szCs w:val="22"/>
          <w:lang w:eastAsia="en-US"/>
        </w:rPr>
        <w:t xml:space="preserve">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w:t>
      </w:r>
      <w:proofErr w:type="spellStart"/>
      <w:r>
        <w:t>BSUoS</w:t>
      </w:r>
      <w:proofErr w:type="spellEnd"/>
      <w:r>
        <w:t xml:space="preserve"> Charges. BM Units, including Secondary BM Units, which are associated with Virtual Lead Parties are not liable for </w:t>
      </w:r>
      <w:proofErr w:type="spellStart"/>
      <w:r>
        <w:t>BSUoS</w:t>
      </w:r>
      <w:proofErr w:type="spellEnd"/>
      <w:r>
        <w:t xml:space="preserve">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 xml:space="preserve">Issuing a revised Fixed </w:t>
      </w:r>
      <w:proofErr w:type="spellStart"/>
      <w:r w:rsidRPr="325E90A3">
        <w:rPr>
          <w:rFonts w:ascii="Arial Bold" w:hAnsi="Arial Bold"/>
          <w:b/>
          <w:bCs/>
          <w:color w:val="008080"/>
        </w:rPr>
        <w:t>BSUoS</w:t>
      </w:r>
      <w:proofErr w:type="spellEnd"/>
      <w:r w:rsidRPr="325E90A3">
        <w:rPr>
          <w:rFonts w:ascii="Arial Bold" w:hAnsi="Arial Bold"/>
          <w:b/>
          <w:bCs/>
          <w:color w:val="008080"/>
        </w:rPr>
        <w:t xml:space="preserve">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If before or during a Fixed Price Period, The Company forecasts that it will neither recover sufficient funds through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nor will it hold sufficient funds in the Industry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Fund and the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Working Capital Facility to meet balancing costs during that Fixed Price Period, The Company has the right to set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then The Company will use reasonable endeavours to consult on 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prior to its application. The Company will provide a minimum notice of five Business Days before the commencement of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000000"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1315"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1315"/>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fBSUoSTOT</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fTQM</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fSGQM</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xml:space="preserve">, the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only covers costs for the remainder of the fixed Price Period. The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Working Capital Facility would be built back up in subsequent Fixed Price Periods, via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w:t>
      </w:r>
      <w:proofErr w:type="spellStart"/>
      <w:r w:rsidRPr="002653AC">
        <w:rPr>
          <w:color w:val="auto"/>
          <w:sz w:val="28"/>
          <w:szCs w:val="28"/>
        </w:rPr>
        <w:t>BSUoS</w:t>
      </w:r>
      <w:proofErr w:type="spellEnd"/>
    </w:p>
    <w:p w14:paraId="3A050F18" w14:textId="77777777" w:rsidR="00C95284" w:rsidRDefault="00C95284" w:rsidP="00C95284">
      <w:pPr>
        <w:pStyle w:val="Heading2"/>
      </w:pPr>
    </w:p>
    <w:p w14:paraId="6F20EE8C" w14:textId="77777777" w:rsidR="00C95284" w:rsidRDefault="00C95284" w:rsidP="00C95284">
      <w:pPr>
        <w:pStyle w:val="Heading2"/>
      </w:pPr>
      <w:r>
        <w:t xml:space="preserve">Settlement and Reconciliation of </w:t>
      </w:r>
      <w:proofErr w:type="spellStart"/>
      <w:r>
        <w:t>BSUoS</w:t>
      </w:r>
      <w:proofErr w:type="spellEnd"/>
      <w:r>
        <w:t xml:space="preserve">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 xml:space="preserve">There are two stages of the reconciliation of </w:t>
      </w:r>
      <w:proofErr w:type="spellStart"/>
      <w:r>
        <w:t>BSUoS</w:t>
      </w:r>
      <w:proofErr w:type="spellEnd"/>
      <w:r>
        <w:t xml:space="preserve">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 xml:space="preserve">Initial Settlement of </w:t>
      </w:r>
      <w:proofErr w:type="spellStart"/>
      <w:r>
        <w:t>BSUoS</w:t>
      </w:r>
      <w:proofErr w:type="spellEnd"/>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w:t>
      </w:r>
      <w:proofErr w:type="spellStart"/>
      <w:r>
        <w:t>BSUoS</w:t>
      </w:r>
      <w:proofErr w:type="spellEnd"/>
      <w:r>
        <w:t xml:space="preserve">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w:t>
      </w:r>
      <w:proofErr w:type="spellStart"/>
      <w:r>
        <w:t>BSUoS</w:t>
      </w:r>
      <w:proofErr w:type="spellEnd"/>
      <w:r>
        <w:t xml:space="preserve">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w:t>
      </w:r>
      <w:proofErr w:type="spellStart"/>
      <w:r>
        <w:rPr>
          <w:rFonts w:ascii="Arial" w:hAnsi="Arial"/>
          <w:sz w:val="22"/>
        </w:rPr>
        <w:t>BSUoS</w:t>
      </w:r>
      <w:proofErr w:type="spellEnd"/>
      <w:r>
        <w:rPr>
          <w:rFonts w:ascii="Arial" w:hAnsi="Arial"/>
          <w:sz w:val="22"/>
        </w:rPr>
        <w:t xml:space="preserve">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 xml:space="preserve">.5, any revenue collected or paid out by The Company as part of Final Reconciliation (RF) </w:t>
      </w:r>
      <w:proofErr w:type="spellStart"/>
      <w:r w:rsidRPr="325E90A3">
        <w:rPr>
          <w:rFonts w:ascii="Arial" w:hAnsi="Arial"/>
          <w:sz w:val="22"/>
          <w:szCs w:val="22"/>
        </w:rPr>
        <w:t>BSUoS</w:t>
      </w:r>
      <w:proofErr w:type="spellEnd"/>
      <w:r w:rsidRPr="325E90A3">
        <w:rPr>
          <w:rFonts w:ascii="Arial" w:hAnsi="Arial"/>
          <w:sz w:val="22"/>
          <w:szCs w:val="22"/>
        </w:rPr>
        <w:t xml:space="preserve">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w:t>
      </w:r>
      <w:proofErr w:type="spellStart"/>
      <w:r>
        <w:rPr>
          <w:rFonts w:ascii="Arial" w:hAnsi="Arial"/>
          <w:sz w:val="22"/>
        </w:rPr>
        <w:t>BSUoS</w:t>
      </w:r>
      <w:proofErr w:type="spellEnd"/>
      <w:r>
        <w:rPr>
          <w:rFonts w:ascii="Arial" w:hAnsi="Arial"/>
          <w:sz w:val="22"/>
        </w:rPr>
        <w:t xml:space="preserve"> Charges in respect of any Settlement Day have not been notified to </w:t>
      </w:r>
      <w:r w:rsidRPr="0085208F">
        <w:rPr>
          <w:rFonts w:ascii="Arial" w:hAnsi="Arial"/>
          <w:b/>
          <w:bCs/>
          <w:sz w:val="22"/>
        </w:rPr>
        <w:t>The Company</w:t>
      </w:r>
      <w:r>
        <w:rPr>
          <w:rFonts w:ascii="Arial" w:hAnsi="Arial"/>
          <w:sz w:val="22"/>
        </w:rPr>
        <w:t xml:space="preserve"> in time for it to do the </w:t>
      </w:r>
      <w:proofErr w:type="gramStart"/>
      <w:r>
        <w:rPr>
          <w:rFonts w:ascii="Arial" w:hAnsi="Arial"/>
          <w:sz w:val="22"/>
        </w:rPr>
        <w:t>calculations</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 xml:space="preserve">The </w:t>
      </w:r>
      <w:proofErr w:type="gramStart"/>
      <w:r w:rsidRPr="0085208F">
        <w:rPr>
          <w:rFonts w:ascii="Arial" w:hAnsi="Arial"/>
          <w:b/>
          <w:bCs/>
          <w:sz w:val="22"/>
        </w:rPr>
        <w:t>Company</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w:t>
      </w:r>
      <w:proofErr w:type="gramStart"/>
      <w:r>
        <w:t>Day</w:t>
      </w:r>
      <w:proofErr w:type="gramEnd"/>
      <w:r>
        <w:t xml:space="preserve">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w:t>
      </w:r>
      <w:proofErr w:type="gramStart"/>
      <w:r>
        <w:t>are</w:t>
      </w:r>
      <w:proofErr w:type="gramEnd"/>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proofErr w:type="spellStart"/>
      <w:r>
        <w:t>BSUoS</w:t>
      </w:r>
      <w:proofErr w:type="spellEnd"/>
      <w:r>
        <w:t xml:space="preserve"> Charges are made on a daily basis and as </w:t>
      </w:r>
      <w:proofErr w:type="gramStart"/>
      <w:r>
        <w:t>such  this</w:t>
      </w:r>
      <w:proofErr w:type="gramEnd"/>
      <w:r>
        <w:t xml:space="preserve">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w:t>
      </w:r>
      <w:proofErr w:type="gramStart"/>
      <w:r>
        <w:t>recover .</w:t>
      </w:r>
      <w:proofErr w:type="gramEnd"/>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proofErr w:type="spellStart"/>
            <w:r>
              <w:t>SRC</w:t>
            </w:r>
            <w:r w:rsidRPr="00FA7F65">
              <w:rPr>
                <w:vertAlign w:val="subscript"/>
              </w:rPr>
              <w:t>d</w:t>
            </w:r>
            <w:proofErr w:type="spellEnd"/>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proofErr w:type="spellStart"/>
            <w:r>
              <w:t>BSUoSEXT</w:t>
            </w:r>
            <w:r>
              <w:rPr>
                <w:vertAlign w:val="subscript"/>
              </w:rPr>
              <w:t>jd</w:t>
            </w:r>
            <w:proofErr w:type="spellEnd"/>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proofErr w:type="spellStart"/>
            <w:r w:rsidRPr="00E305A0">
              <w:t>BSUoSINT</w:t>
            </w:r>
            <w:r>
              <w:rPr>
                <w:vertAlign w:val="subscript"/>
              </w:rPr>
              <w:t>d</w:t>
            </w:r>
            <w:proofErr w:type="spellEnd"/>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proofErr w:type="spellStart"/>
            <w:r>
              <w:t>BSUoStariff</w:t>
            </w:r>
            <w:r>
              <w:rPr>
                <w:vertAlign w:val="subscript"/>
              </w:rPr>
              <w:t>j</w:t>
            </w:r>
            <w:proofErr w:type="spellEnd"/>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proofErr w:type="spellStart"/>
            <w:r>
              <w:t>BSUoSTOT</w:t>
            </w:r>
            <w:proofErr w:type="spellEnd"/>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proofErr w:type="spellStart"/>
            <w:r>
              <w:t>BSUoS</w:t>
            </w:r>
            <w:proofErr w:type="spellEnd"/>
            <w:r>
              <w:t xml:space="preserve">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 xml:space="preserve">Fixed </w:t>
            </w:r>
            <w:proofErr w:type="spellStart"/>
            <w:r>
              <w:t>BSUoS</w:t>
            </w:r>
            <w:proofErr w:type="spellEnd"/>
            <w:r>
              <w:t xml:space="preserve"> Price</w:t>
            </w:r>
          </w:p>
        </w:tc>
        <w:tc>
          <w:tcPr>
            <w:tcW w:w="1731" w:type="dxa"/>
            <w:vAlign w:val="center"/>
          </w:tcPr>
          <w:p w14:paraId="66923217" w14:textId="77777777" w:rsidR="00C95284" w:rsidRDefault="00C95284" w:rsidP="00E75DBA">
            <w:pPr>
              <w:pStyle w:val="1"/>
            </w:pPr>
            <w:proofErr w:type="spellStart"/>
            <w:r>
              <w:t>FixedBSUoSP</w:t>
            </w:r>
            <w:r w:rsidRPr="0085208F">
              <w:rPr>
                <w:vertAlign w:val="subscript"/>
              </w:rPr>
              <w:t>t</w:t>
            </w:r>
            <w:proofErr w:type="spellEnd"/>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 xml:space="preserve">The Fixed </w:t>
            </w:r>
            <w:proofErr w:type="spellStart"/>
            <w:r>
              <w:t>BSUoS</w:t>
            </w:r>
            <w:proofErr w:type="spellEnd"/>
            <w:r>
              <w:t xml:space="preserve">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 xml:space="preserve">Revised Fixed </w:t>
            </w:r>
            <w:proofErr w:type="spellStart"/>
            <w:r>
              <w:t>BSUoS</w:t>
            </w:r>
            <w:proofErr w:type="spellEnd"/>
            <w:r>
              <w:t xml:space="preserve"> Price</w:t>
            </w:r>
          </w:p>
        </w:tc>
        <w:tc>
          <w:tcPr>
            <w:tcW w:w="1731" w:type="dxa"/>
            <w:vAlign w:val="center"/>
          </w:tcPr>
          <w:p w14:paraId="38B5D754" w14:textId="77777777" w:rsidR="00C95284" w:rsidRDefault="00C95284" w:rsidP="00E75DBA">
            <w:pPr>
              <w:pStyle w:val="1"/>
            </w:pPr>
            <w:proofErr w:type="spellStart"/>
            <w:r>
              <w:t>FixedBSUoSPrev</w:t>
            </w:r>
            <w:r w:rsidRPr="0085208F">
              <w:rPr>
                <w:vertAlign w:val="subscript"/>
              </w:rPr>
              <w:t>s</w:t>
            </w:r>
            <w:proofErr w:type="spellEnd"/>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 xml:space="preserve">The revised Fixed </w:t>
            </w:r>
            <w:proofErr w:type="spellStart"/>
            <w:r>
              <w:t>BSUoS</w:t>
            </w:r>
            <w:proofErr w:type="spellEnd"/>
            <w:r>
              <w:t xml:space="preserve"> Price which applies for </w:t>
            </w:r>
            <w:proofErr w:type="gramStart"/>
            <w:r>
              <w:t>a number of</w:t>
            </w:r>
            <w:proofErr w:type="gramEnd"/>
            <w:r>
              <w:t xml:space="preserve">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proofErr w:type="spellStart"/>
            <w:r>
              <w:t>kb</w:t>
            </w:r>
            <w:r>
              <w:rPr>
                <w:vertAlign w:val="subscript"/>
              </w:rPr>
              <w:t>t</w:t>
            </w:r>
            <w:proofErr w:type="spellEnd"/>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w:t>
            </w:r>
            <w:proofErr w:type="spellStart"/>
            <w:r>
              <w:t>BSUoS</w:t>
            </w:r>
            <w:proofErr w:type="spellEnd"/>
            <w:r>
              <w:t xml:space="preserve">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proofErr w:type="spellStart"/>
            <w:r>
              <w:t>QM</w:t>
            </w:r>
            <w:r>
              <w:rPr>
                <w:vertAlign w:val="subscript"/>
              </w:rPr>
              <w:t>ij</w:t>
            </w:r>
            <w:proofErr w:type="spellEnd"/>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proofErr w:type="spellStart"/>
            <w:r w:rsidRPr="00D25F09">
              <w:t>TLM</w:t>
            </w:r>
            <w:r w:rsidRPr="00D25F09">
              <w:rPr>
                <w:vertAlign w:val="subscript"/>
              </w:rPr>
              <w:t>ij</w:t>
            </w:r>
            <w:proofErr w:type="spellEnd"/>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proofErr w:type="spellStart"/>
            <w:r>
              <w:t>TQEI</w:t>
            </w:r>
            <w:r>
              <w:rPr>
                <w:vertAlign w:val="subscript"/>
              </w:rPr>
              <w:t>j</w:t>
            </w:r>
            <w:proofErr w:type="spellEnd"/>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5EE8B58C" w:rsidR="00430AFD" w:rsidRDefault="00430AFD">
      <w:pPr>
        <w:rPr>
          <w:rFonts w:ascii="Arial Bold" w:hAnsi="Arial Bold"/>
          <w:b/>
          <w:strike/>
          <w:color w:val="000080"/>
          <w:sz w:val="30"/>
          <w:lang w:eastAsia="en-US"/>
        </w:rPr>
      </w:pPr>
      <w:bookmarkStart w:id="1316" w:name="BSUoSend"/>
      <w:bookmarkEnd w:id="1316"/>
      <w:r>
        <w:rPr>
          <w:strike/>
        </w:rPr>
        <w:br w:type="page"/>
      </w:r>
    </w:p>
    <w:p w14:paraId="586BF0F5" w14:textId="3A757185" w:rsidR="00080C1B" w:rsidRPr="006351F1" w:rsidRDefault="00080C1B" w:rsidP="006351F1">
      <w:pPr>
        <w:spacing w:after="100" w:afterAutospacing="1"/>
        <w:jc w:val="center"/>
        <w:rPr>
          <w:rFonts w:ascii="Arial" w:hAnsi="Arial"/>
          <w:szCs w:val="28"/>
        </w:rPr>
      </w:pPr>
      <w:r w:rsidRPr="006351F1">
        <w:rPr>
          <w:rFonts w:ascii="Arial" w:hAnsi="Arial" w:cs="Arial"/>
          <w:b/>
          <w:bCs/>
          <w:sz w:val="28"/>
          <w:szCs w:val="28"/>
        </w:rPr>
        <w:t>CUSC Section 14 Schedule 1</w:t>
      </w:r>
    </w:p>
    <w:p w14:paraId="4007CC02"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Calculation of charges that fall within the Connection Exclusion</w:t>
      </w:r>
    </w:p>
    <w:p w14:paraId="062A3CE0"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EU Regulation 838/2010</w:t>
      </w:r>
    </w:p>
    <w:p w14:paraId="1D6E102E" w14:textId="2842904F" w:rsidR="00080C1B" w:rsidRDefault="00080C1B" w:rsidP="00080C1B">
      <w:pPr>
        <w:rPr>
          <w:rFonts w:ascii="Arial" w:hAnsi="Arial" w:cs="Arial"/>
          <w:b/>
          <w:bCs/>
          <w:kern w:val="28"/>
          <w:sz w:val="28"/>
          <w:szCs w:val="32"/>
          <w:u w:val="single"/>
        </w:rPr>
      </w:pPr>
    </w:p>
    <w:p w14:paraId="6162A964" w14:textId="77777777" w:rsidR="006227D4" w:rsidRDefault="006227D4" w:rsidP="004C41F4">
      <w:pPr>
        <w:rPr>
          <w:rFonts w:ascii="Arial" w:hAnsi="Arial" w:cs="Arial"/>
          <w:sz w:val="22"/>
          <w:lang w:eastAsia="en-US"/>
        </w:rPr>
      </w:pPr>
    </w:p>
    <w:p w14:paraId="72F78FB0" w14:textId="5793EFC8" w:rsidR="004C41F4" w:rsidRPr="006351F1" w:rsidRDefault="004C41F4" w:rsidP="004C41F4">
      <w:pPr>
        <w:rPr>
          <w:rFonts w:ascii="Arial" w:hAnsi="Arial" w:cs="Arial"/>
          <w:sz w:val="22"/>
          <w:lang w:eastAsia="en-US"/>
        </w:rPr>
      </w:pPr>
      <w:r w:rsidRPr="006351F1">
        <w:rPr>
          <w:rFonts w:ascii="Arial" w:hAnsi="Arial" w:cs="Arial"/>
          <w:sz w:val="22"/>
          <w:lang w:eastAsia="en-US"/>
        </w:rPr>
        <w:t>Schedule 1</w:t>
      </w:r>
    </w:p>
    <w:p w14:paraId="1E505098" w14:textId="77777777" w:rsidR="004C41F4" w:rsidRPr="006351F1" w:rsidRDefault="004C41F4" w:rsidP="004C41F4">
      <w:pPr>
        <w:rPr>
          <w:rFonts w:ascii="Arial" w:hAnsi="Arial" w:cs="Arial"/>
          <w:sz w:val="22"/>
          <w:lang w:eastAsia="en-US"/>
        </w:rPr>
      </w:pPr>
      <w:r w:rsidRPr="006351F1">
        <w:rPr>
          <w:rFonts w:ascii="Arial" w:hAnsi="Arial" w:cs="Arial"/>
          <w:sz w:val="22"/>
          <w:lang w:eastAsia="en-US"/>
        </w:rPr>
        <w:t>The proforma of the form and content to be published for the purposes of the calculation in accordance with Paragraph 14.29.</w:t>
      </w:r>
    </w:p>
    <w:p w14:paraId="0A30A23A" w14:textId="77777777" w:rsidR="004C41F4" w:rsidRDefault="004C41F4" w:rsidP="004C41F4">
      <w:pPr>
        <w:rPr>
          <w:rFonts w:ascii="Arial" w:hAnsi="Arial" w:cs="Arial"/>
          <w:b/>
          <w:bCs/>
          <w:kern w:val="28"/>
          <w:sz w:val="28"/>
          <w:szCs w:val="32"/>
          <w:u w:val="single"/>
        </w:rPr>
      </w:pPr>
    </w:p>
    <w:tbl>
      <w:tblPr>
        <w:tblStyle w:val="TableGrid"/>
        <w:tblW w:w="0" w:type="auto"/>
        <w:tblLook w:val="04A0" w:firstRow="1" w:lastRow="0" w:firstColumn="1" w:lastColumn="0" w:noHBand="0" w:noVBand="1"/>
      </w:tblPr>
      <w:tblGrid>
        <w:gridCol w:w="1279"/>
        <w:gridCol w:w="2060"/>
        <w:gridCol w:w="1704"/>
        <w:gridCol w:w="2068"/>
        <w:gridCol w:w="927"/>
        <w:gridCol w:w="1017"/>
      </w:tblGrid>
      <w:tr w:rsidR="004C41F4" w14:paraId="16F295DD" w14:textId="77777777" w:rsidTr="005A4CA1">
        <w:trPr>
          <w:trHeight w:val="1830"/>
        </w:trPr>
        <w:tc>
          <w:tcPr>
            <w:tcW w:w="2265" w:type="dxa"/>
          </w:tcPr>
          <w:p w14:paraId="06CC37BB" w14:textId="77777777" w:rsidR="004C41F4" w:rsidRPr="00656D88" w:rsidRDefault="004C41F4" w:rsidP="005A4CA1">
            <w:pPr>
              <w:rPr>
                <w:rFonts w:ascii="Arial" w:hAnsi="Arial" w:cs="Arial"/>
                <w:b/>
                <w:bCs/>
                <w:kern w:val="28"/>
                <w:sz w:val="28"/>
                <w:szCs w:val="32"/>
                <w:u w:val="single"/>
              </w:rPr>
            </w:pPr>
            <w:r w:rsidRPr="00656D88">
              <w:rPr>
                <w:rFonts w:ascii="Arial" w:hAnsi="Arial" w:cs="Arial"/>
                <w:b/>
                <w:bCs/>
                <w:kern w:val="28"/>
                <w:sz w:val="28"/>
                <w:szCs w:val="32"/>
                <w:u w:val="single"/>
              </w:rPr>
              <w:t>Project Name</w:t>
            </w:r>
          </w:p>
        </w:tc>
        <w:tc>
          <w:tcPr>
            <w:tcW w:w="2388" w:type="dxa"/>
          </w:tcPr>
          <w:p w14:paraId="6382BE4C"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Transmission Asset name</w:t>
            </w:r>
          </w:p>
        </w:tc>
        <w:tc>
          <w:tcPr>
            <w:tcW w:w="2513" w:type="dxa"/>
          </w:tcPr>
          <w:p w14:paraId="29CB60BF"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PARC/</w:t>
            </w:r>
            <w:proofErr w:type="gramStart"/>
            <w:r>
              <w:rPr>
                <w:rFonts w:ascii="Arial" w:hAnsi="Arial" w:cs="Arial"/>
                <w:b/>
                <w:bCs/>
                <w:kern w:val="28"/>
                <w:sz w:val="28"/>
                <w:szCs w:val="32"/>
                <w:u w:val="single"/>
              </w:rPr>
              <w:t>Non PARC</w:t>
            </w:r>
            <w:proofErr w:type="gramEnd"/>
          </w:p>
        </w:tc>
        <w:tc>
          <w:tcPr>
            <w:tcW w:w="2468" w:type="dxa"/>
          </w:tcPr>
          <w:p w14:paraId="7A4B51E1"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Annual Local Charge for company Transmission Asset</w:t>
            </w:r>
          </w:p>
        </w:tc>
        <w:tc>
          <w:tcPr>
            <w:tcW w:w="2241" w:type="dxa"/>
          </w:tcPr>
          <w:p w14:paraId="3691246B"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TEC</w:t>
            </w:r>
          </w:p>
        </w:tc>
        <w:tc>
          <w:tcPr>
            <w:tcW w:w="2071" w:type="dxa"/>
          </w:tcPr>
          <w:p w14:paraId="792EE420"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Tariff</w:t>
            </w:r>
          </w:p>
        </w:tc>
      </w:tr>
      <w:tr w:rsidR="004C41F4" w14:paraId="7D700E11" w14:textId="77777777" w:rsidTr="005A4CA1">
        <w:trPr>
          <w:trHeight w:val="343"/>
        </w:trPr>
        <w:tc>
          <w:tcPr>
            <w:tcW w:w="2265" w:type="dxa"/>
          </w:tcPr>
          <w:p w14:paraId="736C0B09" w14:textId="77777777" w:rsidR="004C41F4" w:rsidRDefault="004C41F4" w:rsidP="005A4CA1">
            <w:pPr>
              <w:rPr>
                <w:rFonts w:ascii="Arial" w:hAnsi="Arial" w:cs="Arial"/>
                <w:b/>
                <w:bCs/>
                <w:kern w:val="28"/>
                <w:sz w:val="28"/>
                <w:szCs w:val="32"/>
                <w:u w:val="single"/>
              </w:rPr>
            </w:pPr>
          </w:p>
        </w:tc>
        <w:tc>
          <w:tcPr>
            <w:tcW w:w="2388" w:type="dxa"/>
          </w:tcPr>
          <w:p w14:paraId="12F04A9D" w14:textId="77777777" w:rsidR="004C41F4" w:rsidRDefault="004C41F4" w:rsidP="005A4CA1">
            <w:pPr>
              <w:rPr>
                <w:rFonts w:ascii="Arial" w:hAnsi="Arial" w:cs="Arial"/>
                <w:b/>
                <w:bCs/>
                <w:kern w:val="28"/>
                <w:sz w:val="28"/>
                <w:szCs w:val="32"/>
                <w:u w:val="single"/>
              </w:rPr>
            </w:pPr>
          </w:p>
        </w:tc>
        <w:tc>
          <w:tcPr>
            <w:tcW w:w="2513" w:type="dxa"/>
          </w:tcPr>
          <w:p w14:paraId="276B23B5" w14:textId="77777777" w:rsidR="004C41F4" w:rsidRDefault="004C41F4" w:rsidP="005A4CA1">
            <w:pPr>
              <w:rPr>
                <w:rFonts w:ascii="Arial" w:hAnsi="Arial" w:cs="Arial"/>
                <w:b/>
                <w:bCs/>
                <w:kern w:val="28"/>
                <w:sz w:val="28"/>
                <w:szCs w:val="32"/>
                <w:u w:val="single"/>
              </w:rPr>
            </w:pPr>
          </w:p>
        </w:tc>
        <w:tc>
          <w:tcPr>
            <w:tcW w:w="2468" w:type="dxa"/>
          </w:tcPr>
          <w:p w14:paraId="544592D8" w14:textId="77777777" w:rsidR="004C41F4" w:rsidRDefault="004C41F4" w:rsidP="005A4CA1">
            <w:pPr>
              <w:rPr>
                <w:rFonts w:ascii="Arial" w:hAnsi="Arial" w:cs="Arial"/>
                <w:b/>
                <w:bCs/>
                <w:kern w:val="28"/>
                <w:sz w:val="28"/>
                <w:szCs w:val="32"/>
                <w:u w:val="single"/>
              </w:rPr>
            </w:pPr>
          </w:p>
        </w:tc>
        <w:tc>
          <w:tcPr>
            <w:tcW w:w="2241" w:type="dxa"/>
          </w:tcPr>
          <w:p w14:paraId="0C1F5C3D" w14:textId="77777777" w:rsidR="004C41F4" w:rsidRDefault="004C41F4" w:rsidP="005A4CA1">
            <w:pPr>
              <w:rPr>
                <w:rFonts w:ascii="Arial" w:hAnsi="Arial" w:cs="Arial"/>
                <w:b/>
                <w:bCs/>
                <w:kern w:val="28"/>
                <w:sz w:val="28"/>
                <w:szCs w:val="32"/>
                <w:u w:val="single"/>
              </w:rPr>
            </w:pPr>
          </w:p>
        </w:tc>
        <w:tc>
          <w:tcPr>
            <w:tcW w:w="2071" w:type="dxa"/>
          </w:tcPr>
          <w:p w14:paraId="2A2235A0" w14:textId="77777777" w:rsidR="004C41F4" w:rsidRDefault="004C41F4" w:rsidP="005A4CA1">
            <w:pPr>
              <w:rPr>
                <w:rFonts w:ascii="Arial" w:hAnsi="Arial" w:cs="Arial"/>
                <w:b/>
                <w:bCs/>
                <w:kern w:val="28"/>
                <w:sz w:val="28"/>
                <w:szCs w:val="32"/>
                <w:u w:val="single"/>
              </w:rPr>
            </w:pPr>
          </w:p>
        </w:tc>
      </w:tr>
    </w:tbl>
    <w:p w14:paraId="09F72E47" w14:textId="77777777" w:rsidR="004C41F4" w:rsidRDefault="004C41F4" w:rsidP="00080C1B">
      <w:pPr>
        <w:rPr>
          <w:rFonts w:ascii="Arial" w:hAnsi="Arial" w:cs="Arial"/>
          <w:b/>
          <w:bCs/>
          <w:kern w:val="28"/>
          <w:sz w:val="28"/>
          <w:szCs w:val="32"/>
          <w:u w:val="single"/>
        </w:rPr>
      </w:pPr>
    </w:p>
    <w:p w14:paraId="52442B4B" w14:textId="77777777" w:rsidR="004C41F4" w:rsidRDefault="004C41F4" w:rsidP="00080C1B">
      <w:pPr>
        <w:rPr>
          <w:rFonts w:ascii="Arial" w:hAnsi="Arial" w:cs="Arial"/>
          <w:b/>
          <w:bCs/>
          <w:kern w:val="28"/>
          <w:sz w:val="28"/>
          <w:szCs w:val="32"/>
          <w:u w:val="single"/>
        </w:rPr>
      </w:pPr>
    </w:p>
    <w:p w14:paraId="2AADC7D8" w14:textId="77777777" w:rsidR="009B51C4" w:rsidRDefault="009B51C4" w:rsidP="00080C1B">
      <w:pPr>
        <w:rPr>
          <w:rFonts w:ascii="Arial" w:hAnsi="Arial" w:cs="Arial"/>
          <w:b/>
          <w:bCs/>
          <w:kern w:val="28"/>
          <w:sz w:val="28"/>
          <w:szCs w:val="32"/>
          <w:u w:val="single"/>
        </w:rPr>
      </w:pPr>
    </w:p>
    <w:p w14:paraId="0E75E137" w14:textId="77777777" w:rsidR="009B51C4" w:rsidRDefault="009B51C4" w:rsidP="00080C1B">
      <w:pPr>
        <w:rPr>
          <w:rFonts w:ascii="Arial" w:hAnsi="Arial" w:cs="Arial"/>
          <w:b/>
          <w:bCs/>
          <w:kern w:val="28"/>
          <w:sz w:val="28"/>
          <w:szCs w:val="32"/>
          <w:u w:val="single"/>
        </w:rPr>
      </w:pPr>
    </w:p>
    <w:p w14:paraId="2089AE94" w14:textId="77777777" w:rsidR="006A4386" w:rsidRPr="00FC681D" w:rsidRDefault="006A4386" w:rsidP="006351F1">
      <w:pPr>
        <w:pStyle w:val="Heading1"/>
        <w:jc w:val="center"/>
        <w:rPr>
          <w:strike/>
        </w:rPr>
      </w:pPr>
    </w:p>
    <w:sectPr w:rsidR="006A4386" w:rsidRPr="00FC681D" w:rsidSect="002E5004">
      <w:headerReference w:type="even" r:id="rId103"/>
      <w:headerReference w:type="default" r:id="rId104"/>
      <w:footerReference w:type="even" r:id="rId105"/>
      <w:footerReference w:type="default" r:id="rId106"/>
      <w:headerReference w:type="first" r:id="rId107"/>
      <w:footnotePr>
        <w:numRestart w:val="eachPage"/>
      </w:footnotePr>
      <w:pgSz w:w="11906" w:h="16838" w:code="9"/>
      <w:pgMar w:top="1140" w:right="1140" w:bottom="1140"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13" w:author="Martin Cahill (NESO)" w:date="2025-04-25T15:13:00Z" w:initials="MC">
    <w:p w14:paraId="2FBB0FD7" w14:textId="77777777" w:rsidR="00D90317" w:rsidRDefault="00D90317" w:rsidP="00D90317">
      <w:pPr>
        <w:pStyle w:val="CommentText"/>
      </w:pPr>
      <w:r>
        <w:rPr>
          <w:rStyle w:val="CommentReference"/>
        </w:rPr>
        <w:annotationRef/>
      </w:r>
      <w:r>
        <w:t>New Acronyms added, replacing MTPSTEC, MTPSTECPk and MTPSECS</w:t>
      </w:r>
    </w:p>
  </w:comment>
  <w:comment w:id="217" w:author="Martin Cahill (NESO)" w:date="2025-04-25T15:23:00Z" w:initials="MC">
    <w:p w14:paraId="154F8CF2" w14:textId="77777777" w:rsidR="008B6023" w:rsidRDefault="008B6023" w:rsidP="008B6023">
      <w:pPr>
        <w:pStyle w:val="CommentText"/>
      </w:pPr>
      <w:r>
        <w:rPr>
          <w:rStyle w:val="CommentReference"/>
        </w:rPr>
        <w:annotationRef/>
      </w:r>
      <w:r>
        <w:t>Minor rewording</w:t>
      </w:r>
    </w:p>
  </w:comment>
  <w:comment w:id="229" w:author="Martin Cahill (NESO)" w:date="2025-04-25T15:14:00Z" w:initials="MC">
    <w:p w14:paraId="2EFD94A1" w14:textId="02017C88" w:rsidR="00D90317" w:rsidRDefault="00D90317" w:rsidP="00D90317">
      <w:pPr>
        <w:pStyle w:val="CommentText"/>
      </w:pPr>
      <w:r>
        <w:rPr>
          <w:rStyle w:val="CommentReference"/>
        </w:rPr>
        <w:annotationRef/>
      </w:r>
      <w:r>
        <w:t>Only other changes in this section are bolding terms</w:t>
      </w:r>
    </w:p>
  </w:comment>
  <w:comment w:id="277" w:author="Martin Cahill (NESO)" w:date="2025-04-25T15:39:00Z" w:initials="MC">
    <w:p w14:paraId="381A9F6C" w14:textId="77777777" w:rsidR="00B67E4E" w:rsidRDefault="00B67E4E" w:rsidP="00B67E4E">
      <w:pPr>
        <w:pStyle w:val="CommentText"/>
      </w:pPr>
      <w:r>
        <w:rPr>
          <w:rStyle w:val="CommentReference"/>
        </w:rPr>
        <w:annotationRef/>
      </w:r>
      <w:r>
        <w:t>The point here is that the output of a BMU could be imported by another unit at the power station, so summing the output of each BMU in this instance wouldn’t match with the output measured for the station. I don’t know whether or not it is worth including this as extra detail - e.g. end the sentence with “for example when…”. Haven’t done this initially to keep it more concise</w:t>
      </w:r>
    </w:p>
  </w:comment>
  <w:comment w:id="305" w:author="Martin Cahill (NESO)" w:date="2025-04-24T09:00:00Z" w:initials="MC">
    <w:p w14:paraId="1DBE03F8" w14:textId="77777777" w:rsidR="00EF47BA" w:rsidRDefault="00590850" w:rsidP="00EF47BA">
      <w:pPr>
        <w:pStyle w:val="CommentText"/>
      </w:pPr>
      <w:r>
        <w:rPr>
          <w:rStyle w:val="CommentReference"/>
        </w:rPr>
        <w:annotationRef/>
      </w:r>
      <w:r w:rsidR="00EF47BA">
        <w:t>Updated calculation to be more consistent with Station ALF calculation.</w:t>
      </w:r>
      <w:r w:rsidR="00EF47BA">
        <w:br/>
      </w:r>
      <w:r w:rsidR="00EF47BA">
        <w:br/>
        <w:t>MTEC used as new shortened acronym</w:t>
      </w:r>
    </w:p>
  </w:comment>
  <w:comment w:id="435" w:author="Martin Cahill (NESO)" w:date="2025-04-29T14:47:00Z" w:initials="MC">
    <w:p w14:paraId="50A2B43B" w14:textId="77777777" w:rsidR="00E226C7" w:rsidRDefault="00E226C7" w:rsidP="00E226C7">
      <w:pPr>
        <w:pStyle w:val="CommentText"/>
      </w:pPr>
      <w:r>
        <w:rPr>
          <w:rStyle w:val="CommentReference"/>
        </w:rPr>
        <w:annotationRef/>
      </w:r>
      <w:r>
        <w:t>New text to explain how a generic ALF should be treated</w:t>
      </w:r>
    </w:p>
  </w:comment>
  <w:comment w:id="436" w:author="Lizzie Timmins (NESO)" w:date="2025-05-06T10:51:00Z" w:initials="ET">
    <w:p w14:paraId="05F9EBB2" w14:textId="37577724" w:rsidR="009C0D19" w:rsidRDefault="009C0D19">
      <w:pPr>
        <w:pStyle w:val="CommentText"/>
      </w:pPr>
      <w:r>
        <w:rPr>
          <w:rStyle w:val="CommentReference"/>
        </w:rPr>
        <w:annotationRef/>
      </w:r>
      <w:r>
        <w:t>Discuss MALF</w:t>
      </w:r>
    </w:p>
  </w:comment>
  <w:comment w:id="624" w:author="Martin Cahill (NESO)" w:date="2025-04-25T16:09:00Z" w:initials="MC">
    <w:p w14:paraId="740566B0" w14:textId="18D8A5F9" w:rsidR="008F3DE4" w:rsidRDefault="00C82F0C" w:rsidP="008F3DE4">
      <w:pPr>
        <w:pStyle w:val="CommentText"/>
      </w:pPr>
      <w:r>
        <w:rPr>
          <w:rStyle w:val="CommentReference"/>
        </w:rPr>
        <w:annotationRef/>
      </w:r>
      <w:r w:rsidR="008F3DE4">
        <w:t>Installed Capacity will be introduced as a new definition via CMP434/435 - approved but need to wait for implementation at start of June to be able to use latest baseline with definition</w:t>
      </w:r>
    </w:p>
    <w:p w14:paraId="0E4163E1" w14:textId="77777777" w:rsidR="008F3DE4" w:rsidRDefault="008F3DE4" w:rsidP="008F3DE4">
      <w:pPr>
        <w:pStyle w:val="CommentText"/>
      </w:pPr>
    </w:p>
    <w:p w14:paraId="1512465E" w14:textId="77777777" w:rsidR="008F3DE4" w:rsidRDefault="008F3DE4" w:rsidP="008F3DE4">
      <w:pPr>
        <w:pStyle w:val="CommentText"/>
      </w:pPr>
      <w:r>
        <w:t xml:space="preserve">the figure, in the context of the Original Red Line Boundary only, being the intended maximum amount of Active Power that the, as appropriate, User’s Equipment or Developer’s Equipment sited within the Original Red Line Boundary would be capable of exporting and/or importing (independent of the Connection Entry Capacity and/or Transmission Energy Capacity and/or Developer Capacity, and any limitations to the maximum amount of Active Power related to such capacities) expressed in whole MW, or in MW to one decimal place as declared (for each technology type, if more than one) by the User on the Original Red Line Boundary; </w:t>
      </w:r>
    </w:p>
  </w:comment>
  <w:comment w:id="617" w:author="Martin Cahill (NESO)" w:date="2025-04-28T15:22:00Z" w:initials="MC">
    <w:p w14:paraId="76771436" w14:textId="77777777" w:rsidR="00554625" w:rsidRDefault="00554625" w:rsidP="00554625">
      <w:pPr>
        <w:pStyle w:val="CommentText"/>
      </w:pPr>
      <w:r>
        <w:rPr>
          <w:rStyle w:val="CommentReference"/>
        </w:rPr>
        <w:annotationRef/>
      </w:r>
      <w:r>
        <w:t>Check other references to Maximum Capacity</w:t>
      </w:r>
    </w:p>
  </w:comment>
  <w:comment w:id="767" w:author="Martin Cahill (NESO)" w:date="2025-04-25T16:56:00Z" w:initials="MC">
    <w:p w14:paraId="0B6F3704" w14:textId="7F7F50B4" w:rsidR="00F67B7F" w:rsidRDefault="00F67B7F" w:rsidP="00F67B7F">
      <w:pPr>
        <w:pStyle w:val="CommentText"/>
      </w:pPr>
      <w:r>
        <w:rPr>
          <w:rStyle w:val="CommentReference"/>
        </w:rPr>
        <w:annotationRef/>
      </w:r>
      <w:r>
        <w:t>As per sendback letter, bracket has been moved for first term, then additional brackets added to second term to make it clearer what is being compared for minimum</w:t>
      </w:r>
    </w:p>
  </w:comment>
  <w:comment w:id="935" w:author="Martin Cahill (NESO)" w:date="2025-04-25T17:27:00Z" w:initials="MC">
    <w:p w14:paraId="32AF8FF3" w14:textId="77777777" w:rsidR="001505F1" w:rsidRDefault="00D175F2" w:rsidP="001505F1">
      <w:pPr>
        <w:pStyle w:val="CommentText"/>
      </w:pPr>
      <w:r>
        <w:rPr>
          <w:rStyle w:val="CommentReference"/>
        </w:rPr>
        <w:annotationRef/>
      </w:r>
      <w:r w:rsidR="001505F1">
        <w:t>Proposed 2 step calculation to replace the MTPSECS calculation below. Is this easier to follow?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FBB0FD7" w15:done="0"/>
  <w15:commentEx w15:paraId="154F8CF2" w15:done="0"/>
  <w15:commentEx w15:paraId="2EFD94A1" w15:done="0"/>
  <w15:commentEx w15:paraId="381A9F6C" w15:done="0"/>
  <w15:commentEx w15:paraId="1DBE03F8" w15:done="0"/>
  <w15:commentEx w15:paraId="50A2B43B" w15:done="0"/>
  <w15:commentEx w15:paraId="05F9EBB2" w15:paraIdParent="50A2B43B" w15:done="0"/>
  <w15:commentEx w15:paraId="1512465E" w15:done="0"/>
  <w15:commentEx w15:paraId="76771436" w15:done="0"/>
  <w15:commentEx w15:paraId="0B6F3704" w15:done="0"/>
  <w15:commentEx w15:paraId="32AF8FF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A5A28DE" w16cex:dateUtc="2025-04-25T14:13:00Z"/>
  <w16cex:commentExtensible w16cex:durableId="3AA9121D" w16cex:dateUtc="2025-04-25T14:23:00Z"/>
  <w16cex:commentExtensible w16cex:durableId="18FBD7E4" w16cex:dateUtc="2025-04-25T14:14:00Z"/>
  <w16cex:commentExtensible w16cex:durableId="3D475326" w16cex:dateUtc="2025-04-25T14:39:00Z"/>
  <w16cex:commentExtensible w16cex:durableId="2C05E175" w16cex:dateUtc="2025-04-24T08:00:00Z"/>
  <w16cex:commentExtensible w16cex:durableId="310CBDD0" w16cex:dateUtc="2025-04-29T13:47:00Z"/>
  <w16cex:commentExtensible w16cex:durableId="182CFCD6" w16cex:dateUtc="2025-05-06T09:51:00Z"/>
  <w16cex:commentExtensible w16cex:durableId="43930AB1" w16cex:dateUtc="2025-04-28T14:22:00Z"/>
  <w16cex:commentExtensible w16cex:durableId="4890C6EF" w16cex:dateUtc="2025-04-25T15:56:00Z"/>
  <w16cex:commentExtensible w16cex:durableId="72FC381B" w16cex:dateUtc="2025-04-25T16: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FBB0FD7" w16cid:durableId="7A5A28DE"/>
  <w16cid:commentId w16cid:paraId="154F8CF2" w16cid:durableId="3AA9121D"/>
  <w16cid:commentId w16cid:paraId="2EFD94A1" w16cid:durableId="18FBD7E4"/>
  <w16cid:commentId w16cid:paraId="381A9F6C" w16cid:durableId="3D475326"/>
  <w16cid:commentId w16cid:paraId="1DBE03F8" w16cid:durableId="2C05E175"/>
  <w16cid:commentId w16cid:paraId="50A2B43B" w16cid:durableId="310CBDD0"/>
  <w16cid:commentId w16cid:paraId="05F9EBB2" w16cid:durableId="182CFCD6"/>
  <w16cid:commentId w16cid:paraId="1512465E" w16cid:durableId="1512465E"/>
  <w16cid:commentId w16cid:paraId="76771436" w16cid:durableId="43930AB1"/>
  <w16cid:commentId w16cid:paraId="0B6F3704" w16cid:durableId="4890C6EF"/>
  <w16cid:commentId w16cid:paraId="32AF8FF3" w16cid:durableId="72FC381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E9499A" w14:textId="77777777" w:rsidR="00072FF3" w:rsidRDefault="00072FF3" w:rsidP="001046D7">
      <w:pPr>
        <w:pStyle w:val="LogoCaption"/>
      </w:pPr>
      <w:r>
        <w:separator/>
      </w:r>
    </w:p>
  </w:endnote>
  <w:endnote w:type="continuationSeparator" w:id="0">
    <w:p w14:paraId="51B4C35B" w14:textId="77777777" w:rsidR="00072FF3" w:rsidRDefault="00072FF3" w:rsidP="001046D7">
      <w:pPr>
        <w:pStyle w:val="LogoCaption"/>
      </w:pPr>
      <w:r>
        <w:continuationSeparator/>
      </w:r>
    </w:p>
  </w:endnote>
  <w:endnote w:type="continuationNotice" w:id="1">
    <w:p w14:paraId="7B2B83F0" w14:textId="77777777" w:rsidR="00072FF3" w:rsidRDefault="00072F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5816BDE1" w:rsidR="00CD5631" w:rsidRDefault="00CD5631">
    <w:pPr>
      <w:pStyle w:val="Footer"/>
    </w:pPr>
    <w:r>
      <w:fldChar w:fldCharType="begin"/>
    </w:r>
    <w:r>
      <w:instrText xml:space="preserve"> DOCPROPERTY "DocID" \* MERGEFORMAT </w:instrText>
    </w:r>
    <w:r>
      <w:fldChar w:fldCharType="separate"/>
    </w:r>
    <w:r w:rsidR="005642D4">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011E880A"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007E7918" w:rsidRPr="325E90A3">
      <w:rPr>
        <w:rFonts w:ascii="Arial" w:hAnsi="Arial" w:cs="Arial"/>
        <w:sz w:val="18"/>
        <w:szCs w:val="18"/>
      </w:rPr>
      <w:t>V1.4</w:t>
    </w:r>
    <w:r w:rsidR="006D2410">
      <w:rPr>
        <w:rFonts w:ascii="Arial" w:hAnsi="Arial" w:cs="Arial"/>
        <w:sz w:val="18"/>
        <w:szCs w:val="18"/>
      </w:rPr>
      <w:t>6</w:t>
    </w:r>
    <w:r w:rsidR="007E7918">
      <w:rPr>
        <w:rFonts w:ascii="Arial" w:hAnsi="Arial" w:cs="Arial"/>
        <w:sz w:val="18"/>
        <w:szCs w:val="18"/>
      </w:rPr>
      <w:t xml:space="preserve"> 0</w:t>
    </w:r>
    <w:r w:rsidR="006D2410">
      <w:rPr>
        <w:rFonts w:ascii="Arial" w:hAnsi="Arial" w:cs="Arial"/>
        <w:sz w:val="18"/>
        <w:szCs w:val="18"/>
      </w:rPr>
      <w:t>8</w:t>
    </w:r>
    <w:r w:rsidR="007E7918">
      <w:rPr>
        <w:rFonts w:ascii="Arial" w:hAnsi="Arial" w:cs="Arial"/>
        <w:sz w:val="18"/>
        <w:szCs w:val="18"/>
      </w:rPr>
      <w:t xml:space="preserve"> 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E3C8DD" w14:textId="77777777" w:rsidR="00072FF3" w:rsidRDefault="00072FF3" w:rsidP="001046D7">
      <w:pPr>
        <w:pStyle w:val="LogoCaption"/>
      </w:pPr>
      <w:r>
        <w:separator/>
      </w:r>
    </w:p>
  </w:footnote>
  <w:footnote w:type="continuationSeparator" w:id="0">
    <w:p w14:paraId="7CADEFFD" w14:textId="77777777" w:rsidR="00072FF3" w:rsidRDefault="00072FF3" w:rsidP="001046D7">
      <w:pPr>
        <w:pStyle w:val="LogoCaption"/>
      </w:pPr>
      <w:r>
        <w:continuationSeparator/>
      </w:r>
    </w:p>
  </w:footnote>
  <w:footnote w:type="continuationNotice" w:id="1">
    <w:p w14:paraId="2AE54C8F" w14:textId="77777777" w:rsidR="00072FF3" w:rsidRDefault="00072FF3"/>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1218" w:name="OLE_LINK4"/>
      <w:bookmarkStart w:id="1219" w:name="OLE_LINK5"/>
      <w:r w:rsidRPr="00222B22">
        <w:rPr>
          <w:rFonts w:cs="Arial"/>
          <w:sz w:val="18"/>
          <w:szCs w:val="18"/>
        </w:rPr>
        <w:t xml:space="preserve">LDTEC Indicative Block Offer </w:t>
      </w:r>
      <w:bookmarkEnd w:id="1218"/>
      <w:bookmarkEnd w:id="1219"/>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065"/>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1317"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1318" w:name="bmkLogoCaptionEven" w:colFirst="0" w:colLast="0"/>
          <w:bookmarkEnd w:id="1317"/>
        </w:p>
      </w:tc>
    </w:tr>
    <w:bookmarkEnd w:id="1318"/>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97281EE"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6D2410">
      <w:rPr>
        <w:rFonts w:ascii="Arial" w:hAnsi="Arial" w:cs="Arial"/>
        <w:sz w:val="18"/>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065"/>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1319"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1320" w:name="bmkLogoCaption" w:colFirst="0" w:colLast="0"/>
          <w:bookmarkEnd w:id="1319"/>
        </w:p>
      </w:tc>
    </w:tr>
    <w:bookmarkEnd w:id="1320"/>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261D41"/>
    <w:multiLevelType w:val="hybridMultilevel"/>
    <w:tmpl w:val="05D61B20"/>
    <w:lvl w:ilvl="0" w:tplc="41B8A240">
      <w:start w:val="3"/>
      <w:numFmt w:val="decimal"/>
      <w:lvlText w:val="14.1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7"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9"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7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5"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6"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7"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9"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1"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90"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1"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3"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10"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1"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6"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70204A43"/>
    <w:multiLevelType w:val="hybridMultilevel"/>
    <w:tmpl w:val="7208FA26"/>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235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8"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20"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5"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9"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30"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31"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6"/>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2"/>
  </w:num>
  <w:num w:numId="14" w16cid:durableId="1717123476">
    <w:abstractNumId w:val="61"/>
  </w:num>
  <w:num w:numId="15" w16cid:durableId="1804423921">
    <w:abstractNumId w:val="93"/>
  </w:num>
  <w:num w:numId="16" w16cid:durableId="222109407">
    <w:abstractNumId w:val="77"/>
  </w:num>
  <w:num w:numId="17" w16cid:durableId="2094357796">
    <w:abstractNumId w:val="10"/>
  </w:num>
  <w:num w:numId="18" w16cid:durableId="1743720666">
    <w:abstractNumId w:val="48"/>
  </w:num>
  <w:num w:numId="19" w16cid:durableId="689529049">
    <w:abstractNumId w:val="82"/>
  </w:num>
  <w:num w:numId="20" w16cid:durableId="1479567228">
    <w:abstractNumId w:val="29"/>
  </w:num>
  <w:num w:numId="21" w16cid:durableId="974681360">
    <w:abstractNumId w:val="39"/>
  </w:num>
  <w:num w:numId="22" w16cid:durableId="2011564590">
    <w:abstractNumId w:val="123"/>
  </w:num>
  <w:num w:numId="23" w16cid:durableId="705788641">
    <w:abstractNumId w:val="113"/>
  </w:num>
  <w:num w:numId="24" w16cid:durableId="738089661">
    <w:abstractNumId w:val="49"/>
  </w:num>
  <w:num w:numId="25" w16cid:durableId="818885184">
    <w:abstractNumId w:val="97"/>
  </w:num>
  <w:num w:numId="26" w16cid:durableId="1342705191">
    <w:abstractNumId w:val="127"/>
  </w:num>
  <w:num w:numId="27" w16cid:durableId="1212688390">
    <w:abstractNumId w:val="87"/>
  </w:num>
  <w:num w:numId="28" w16cid:durableId="2025209318">
    <w:abstractNumId w:val="105"/>
  </w:num>
  <w:num w:numId="29" w16cid:durableId="1116098369">
    <w:abstractNumId w:val="129"/>
  </w:num>
  <w:num w:numId="30" w16cid:durableId="1668022375">
    <w:abstractNumId w:val="46"/>
  </w:num>
  <w:num w:numId="31" w16cid:durableId="1095394850">
    <w:abstractNumId w:val="50"/>
  </w:num>
  <w:num w:numId="32" w16cid:durableId="236868696">
    <w:abstractNumId w:val="125"/>
  </w:num>
  <w:num w:numId="33" w16cid:durableId="1199660472">
    <w:abstractNumId w:val="60"/>
  </w:num>
  <w:num w:numId="34" w16cid:durableId="1562131476">
    <w:abstractNumId w:val="126"/>
  </w:num>
  <w:num w:numId="35" w16cid:durableId="1593783032">
    <w:abstractNumId w:val="41"/>
  </w:num>
  <w:num w:numId="36" w16cid:durableId="1932467391">
    <w:abstractNumId w:val="84"/>
  </w:num>
  <w:num w:numId="37" w16cid:durableId="1825585835">
    <w:abstractNumId w:val="59"/>
  </w:num>
  <w:num w:numId="38" w16cid:durableId="652221816">
    <w:abstractNumId w:val="95"/>
  </w:num>
  <w:num w:numId="39" w16cid:durableId="74860716">
    <w:abstractNumId w:val="104"/>
  </w:num>
  <w:num w:numId="40" w16cid:durableId="394087964">
    <w:abstractNumId w:val="18"/>
  </w:num>
  <w:num w:numId="41" w16cid:durableId="334454382">
    <w:abstractNumId w:val="92"/>
  </w:num>
  <w:num w:numId="42" w16cid:durableId="911429566">
    <w:abstractNumId w:val="54"/>
  </w:num>
  <w:num w:numId="43" w16cid:durableId="1679190630">
    <w:abstractNumId w:val="44"/>
  </w:num>
  <w:num w:numId="44" w16cid:durableId="304820561">
    <w:abstractNumId w:val="81"/>
  </w:num>
  <w:num w:numId="45" w16cid:durableId="141771232">
    <w:abstractNumId w:val="112"/>
  </w:num>
  <w:num w:numId="46" w16cid:durableId="1360278576">
    <w:abstractNumId w:val="15"/>
  </w:num>
  <w:num w:numId="47" w16cid:durableId="834801188">
    <w:abstractNumId w:val="12"/>
  </w:num>
  <w:num w:numId="48" w16cid:durableId="297492059">
    <w:abstractNumId w:val="38"/>
  </w:num>
  <w:num w:numId="49" w16cid:durableId="56363234">
    <w:abstractNumId w:val="96"/>
  </w:num>
  <w:num w:numId="50" w16cid:durableId="1827938530">
    <w:abstractNumId w:val="45"/>
  </w:num>
  <w:num w:numId="51" w16cid:durableId="835192705">
    <w:abstractNumId w:val="90"/>
  </w:num>
  <w:num w:numId="52" w16cid:durableId="1261723885">
    <w:abstractNumId w:val="65"/>
  </w:num>
  <w:num w:numId="53" w16cid:durableId="1162237884">
    <w:abstractNumId w:val="131"/>
  </w:num>
  <w:num w:numId="54" w16cid:durableId="833766499">
    <w:abstractNumId w:val="85"/>
  </w:num>
  <w:num w:numId="55" w16cid:durableId="942301378">
    <w:abstractNumId w:val="79"/>
  </w:num>
  <w:num w:numId="56" w16cid:durableId="1117991261">
    <w:abstractNumId w:val="27"/>
  </w:num>
  <w:num w:numId="57" w16cid:durableId="990256311">
    <w:abstractNumId w:val="119"/>
  </w:num>
  <w:num w:numId="58" w16cid:durableId="1148740566">
    <w:abstractNumId w:val="64"/>
  </w:num>
  <w:num w:numId="59" w16cid:durableId="2141023162">
    <w:abstractNumId w:val="110"/>
  </w:num>
  <w:num w:numId="60" w16cid:durableId="408163391">
    <w:abstractNumId w:val="58"/>
  </w:num>
  <w:num w:numId="61" w16cid:durableId="2093744801">
    <w:abstractNumId w:val="74"/>
  </w:num>
  <w:num w:numId="62" w16cid:durableId="87652595">
    <w:abstractNumId w:val="17"/>
  </w:num>
  <w:num w:numId="63" w16cid:durableId="335770721">
    <w:abstractNumId w:val="62"/>
  </w:num>
  <w:num w:numId="64" w16cid:durableId="123042263">
    <w:abstractNumId w:val="22"/>
  </w:num>
  <w:num w:numId="65" w16cid:durableId="470826849">
    <w:abstractNumId w:val="19"/>
  </w:num>
  <w:num w:numId="66" w16cid:durableId="810556757">
    <w:abstractNumId w:val="26"/>
  </w:num>
  <w:num w:numId="67" w16cid:durableId="1696953868">
    <w:abstractNumId w:val="114"/>
  </w:num>
  <w:num w:numId="68" w16cid:durableId="1570655644">
    <w:abstractNumId w:val="80"/>
  </w:num>
  <w:num w:numId="69" w16cid:durableId="1375809632">
    <w:abstractNumId w:val="52"/>
  </w:num>
  <w:num w:numId="70" w16cid:durableId="2114855525">
    <w:abstractNumId w:val="111"/>
  </w:num>
  <w:num w:numId="71" w16cid:durableId="1608273475">
    <w:abstractNumId w:val="98"/>
  </w:num>
  <w:num w:numId="72" w16cid:durableId="1821463858">
    <w:abstractNumId w:val="24"/>
  </w:num>
  <w:num w:numId="73" w16cid:durableId="1132359222">
    <w:abstractNumId w:val="28"/>
  </w:num>
  <w:num w:numId="74" w16cid:durableId="462238152">
    <w:abstractNumId w:val="71"/>
  </w:num>
  <w:num w:numId="75" w16cid:durableId="56518462">
    <w:abstractNumId w:val="99"/>
  </w:num>
  <w:num w:numId="76" w16cid:durableId="1661079739">
    <w:abstractNumId w:val="72"/>
  </w:num>
  <w:num w:numId="77" w16cid:durableId="1650279771">
    <w:abstractNumId w:val="36"/>
  </w:num>
  <w:num w:numId="78" w16cid:durableId="1618681429">
    <w:abstractNumId w:val="47"/>
  </w:num>
  <w:num w:numId="79" w16cid:durableId="4329660">
    <w:abstractNumId w:val="100"/>
  </w:num>
  <w:num w:numId="80" w16cid:durableId="329065058">
    <w:abstractNumId w:val="122"/>
  </w:num>
  <w:num w:numId="81" w16cid:durableId="371882680">
    <w:abstractNumId w:val="78"/>
  </w:num>
  <w:num w:numId="82" w16cid:durableId="10839006">
    <w:abstractNumId w:val="68"/>
  </w:num>
  <w:num w:numId="83" w16cid:durableId="1920824130">
    <w:abstractNumId w:val="53"/>
  </w:num>
  <w:num w:numId="84" w16cid:durableId="623313609">
    <w:abstractNumId w:val="118"/>
  </w:num>
  <w:num w:numId="85" w16cid:durableId="788816744">
    <w:abstractNumId w:val="94"/>
  </w:num>
  <w:num w:numId="86" w16cid:durableId="1352485846">
    <w:abstractNumId w:val="70"/>
  </w:num>
  <w:num w:numId="87" w16cid:durableId="1413237035">
    <w:abstractNumId w:val="116"/>
  </w:num>
  <w:num w:numId="88" w16cid:durableId="1873180725">
    <w:abstractNumId w:val="55"/>
  </w:num>
  <w:num w:numId="89" w16cid:durableId="31350598">
    <w:abstractNumId w:val="40"/>
  </w:num>
  <w:num w:numId="90" w16cid:durableId="557669809">
    <w:abstractNumId w:val="13"/>
  </w:num>
  <w:num w:numId="91" w16cid:durableId="1510018792">
    <w:abstractNumId w:val="14"/>
  </w:num>
  <w:num w:numId="92" w16cid:durableId="493228684">
    <w:abstractNumId w:val="35"/>
  </w:num>
  <w:num w:numId="93" w16cid:durableId="506677719">
    <w:abstractNumId w:val="128"/>
  </w:num>
  <w:num w:numId="94" w16cid:durableId="1598905189">
    <w:abstractNumId w:val="107"/>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9"/>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6"/>
    <w:lvlOverride w:ilvl="0">
      <w:startOverride w:val="1"/>
    </w:lvlOverride>
  </w:num>
  <w:num w:numId="102" w16cid:durableId="292099872">
    <w:abstractNumId w:val="75"/>
    <w:lvlOverride w:ilvl="0">
      <w:startOverride w:val="2"/>
    </w:lvlOverride>
  </w:num>
  <w:num w:numId="103" w16cid:durableId="1254435813">
    <w:abstractNumId w:val="89"/>
    <w:lvlOverride w:ilvl="0">
      <w:startOverride w:val="3"/>
    </w:lvlOverride>
  </w:num>
  <w:num w:numId="104" w16cid:durableId="112723663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4"/>
  </w:num>
  <w:num w:numId="111" w16cid:durableId="177559533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9"/>
  </w:num>
  <w:num w:numId="114" w16cid:durableId="712123631">
    <w:abstractNumId w:val="51"/>
  </w:num>
  <w:num w:numId="115" w16cid:durableId="263922419">
    <w:abstractNumId w:val="103"/>
  </w:num>
  <w:num w:numId="116" w16cid:durableId="13190731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1"/>
  </w:num>
  <w:num w:numId="119" w16cid:durableId="1616595295">
    <w:abstractNumId w:val="83"/>
  </w:num>
  <w:num w:numId="120" w16cid:durableId="722295680">
    <w:abstractNumId w:val="56"/>
  </w:num>
  <w:num w:numId="121" w16cid:durableId="1984769303">
    <w:abstractNumId w:val="73"/>
  </w:num>
  <w:num w:numId="122" w16cid:durableId="2107647054">
    <w:abstractNumId w:val="33"/>
  </w:num>
  <w:num w:numId="123" w16cid:durableId="1380737523">
    <w:abstractNumId w:val="25"/>
  </w:num>
  <w:num w:numId="124" w16cid:durableId="1566379448">
    <w:abstractNumId w:val="130"/>
  </w:num>
  <w:num w:numId="125" w16cid:durableId="1656563205">
    <w:abstractNumId w:val="86"/>
  </w:num>
  <w:num w:numId="126" w16cid:durableId="1493257453">
    <w:abstractNumId w:val="69"/>
  </w:num>
  <w:num w:numId="127" w16cid:durableId="2008901480">
    <w:abstractNumId w:val="11"/>
  </w:num>
  <w:num w:numId="128" w16cid:durableId="1795295263">
    <w:abstractNumId w:val="67"/>
  </w:num>
  <w:num w:numId="129" w16cid:durableId="33697932">
    <w:abstractNumId w:val="121"/>
  </w:num>
  <w:num w:numId="130" w16cid:durableId="1650404688">
    <w:abstractNumId w:val="42"/>
  </w:num>
  <w:num w:numId="131" w16cid:durableId="2143233433">
    <w:abstractNumId w:val="101"/>
  </w:num>
  <w:num w:numId="132" w16cid:durableId="919946704">
    <w:abstractNumId w:val="21"/>
  </w:num>
  <w:num w:numId="133" w16cid:durableId="282805147">
    <w:abstractNumId w:val="23"/>
  </w:num>
  <w:num w:numId="134" w16cid:durableId="1753894619">
    <w:abstractNumId w:val="117"/>
  </w:num>
  <w:num w:numId="135" w16cid:durableId="2022858182">
    <w:abstractNumId w:val="63"/>
  </w:num>
  <w:num w:numId="136" w16cid:durableId="1848252730">
    <w:abstractNumId w:val="20"/>
  </w:num>
  <w:numIdMacAtCleanup w:val="1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tin Cahill (NESO)">
    <w15:presenceInfo w15:providerId="AD" w15:userId="S::Martin.Cahill1@uk.nationalgrid.com::16925ec6-6867-452d-940e-6897b6fa57ef"/>
  </w15:person>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efaultTabStop w:val="720"/>
  <w:characterSpacingControl w:val="doNotCompress"/>
  <w:savePreviewPicture/>
  <w:hdrShapeDefaults>
    <o:shapedefaults v:ext="edit" spidmax="2439">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1E17"/>
    <w:rsid w:val="000246FD"/>
    <w:rsid w:val="00024B0C"/>
    <w:rsid w:val="000276FD"/>
    <w:rsid w:val="00030743"/>
    <w:rsid w:val="00031E7C"/>
    <w:rsid w:val="00032C95"/>
    <w:rsid w:val="00034153"/>
    <w:rsid w:val="00034387"/>
    <w:rsid w:val="0003584B"/>
    <w:rsid w:val="00040B1E"/>
    <w:rsid w:val="00044A37"/>
    <w:rsid w:val="0004506F"/>
    <w:rsid w:val="00045D32"/>
    <w:rsid w:val="000471C6"/>
    <w:rsid w:val="00051F30"/>
    <w:rsid w:val="00052684"/>
    <w:rsid w:val="00053399"/>
    <w:rsid w:val="0005343B"/>
    <w:rsid w:val="000540A5"/>
    <w:rsid w:val="0005481E"/>
    <w:rsid w:val="00055182"/>
    <w:rsid w:val="00056367"/>
    <w:rsid w:val="0005639D"/>
    <w:rsid w:val="00061669"/>
    <w:rsid w:val="00061B21"/>
    <w:rsid w:val="00061D6F"/>
    <w:rsid w:val="000651E2"/>
    <w:rsid w:val="00065C12"/>
    <w:rsid w:val="000663B0"/>
    <w:rsid w:val="00066BE1"/>
    <w:rsid w:val="00070AA7"/>
    <w:rsid w:val="00070E56"/>
    <w:rsid w:val="00071797"/>
    <w:rsid w:val="00072371"/>
    <w:rsid w:val="00072FF3"/>
    <w:rsid w:val="0007318B"/>
    <w:rsid w:val="00073C3B"/>
    <w:rsid w:val="00075548"/>
    <w:rsid w:val="00075922"/>
    <w:rsid w:val="00075ED1"/>
    <w:rsid w:val="00076176"/>
    <w:rsid w:val="00080873"/>
    <w:rsid w:val="00080C1B"/>
    <w:rsid w:val="00081F1C"/>
    <w:rsid w:val="00082F33"/>
    <w:rsid w:val="00082F88"/>
    <w:rsid w:val="0008330F"/>
    <w:rsid w:val="00084189"/>
    <w:rsid w:val="000853AA"/>
    <w:rsid w:val="00085B88"/>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416C"/>
    <w:rsid w:val="000F71E1"/>
    <w:rsid w:val="00101D61"/>
    <w:rsid w:val="00101DC6"/>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20398"/>
    <w:rsid w:val="00122674"/>
    <w:rsid w:val="00123E50"/>
    <w:rsid w:val="0012409B"/>
    <w:rsid w:val="00125177"/>
    <w:rsid w:val="00125F43"/>
    <w:rsid w:val="0012779E"/>
    <w:rsid w:val="00130444"/>
    <w:rsid w:val="00131C05"/>
    <w:rsid w:val="00133479"/>
    <w:rsid w:val="00133F00"/>
    <w:rsid w:val="00133FFB"/>
    <w:rsid w:val="001341C9"/>
    <w:rsid w:val="00134C1E"/>
    <w:rsid w:val="0013626D"/>
    <w:rsid w:val="00137774"/>
    <w:rsid w:val="00137C19"/>
    <w:rsid w:val="00143668"/>
    <w:rsid w:val="0014378F"/>
    <w:rsid w:val="0014590A"/>
    <w:rsid w:val="00145E11"/>
    <w:rsid w:val="0014709C"/>
    <w:rsid w:val="00147FF2"/>
    <w:rsid w:val="00150509"/>
    <w:rsid w:val="0015055E"/>
    <w:rsid w:val="001505F1"/>
    <w:rsid w:val="0015078D"/>
    <w:rsid w:val="00150C1E"/>
    <w:rsid w:val="0015399A"/>
    <w:rsid w:val="00154E32"/>
    <w:rsid w:val="00154E93"/>
    <w:rsid w:val="00155DC3"/>
    <w:rsid w:val="00156BE3"/>
    <w:rsid w:val="00157AE4"/>
    <w:rsid w:val="00160650"/>
    <w:rsid w:val="001609A8"/>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2F31"/>
    <w:rsid w:val="001838D1"/>
    <w:rsid w:val="001860DC"/>
    <w:rsid w:val="00187265"/>
    <w:rsid w:val="00187455"/>
    <w:rsid w:val="00190457"/>
    <w:rsid w:val="001921D3"/>
    <w:rsid w:val="0019332B"/>
    <w:rsid w:val="0019420B"/>
    <w:rsid w:val="0019457B"/>
    <w:rsid w:val="0019581F"/>
    <w:rsid w:val="00195B72"/>
    <w:rsid w:val="00195BB1"/>
    <w:rsid w:val="00195F66"/>
    <w:rsid w:val="00196F2F"/>
    <w:rsid w:val="001A10C6"/>
    <w:rsid w:val="001A374F"/>
    <w:rsid w:val="001A3ADB"/>
    <w:rsid w:val="001A4C0F"/>
    <w:rsid w:val="001A4F04"/>
    <w:rsid w:val="001A53F5"/>
    <w:rsid w:val="001B204F"/>
    <w:rsid w:val="001B3329"/>
    <w:rsid w:val="001B3D38"/>
    <w:rsid w:val="001B541C"/>
    <w:rsid w:val="001B5657"/>
    <w:rsid w:val="001B6394"/>
    <w:rsid w:val="001B7106"/>
    <w:rsid w:val="001B748D"/>
    <w:rsid w:val="001B78C0"/>
    <w:rsid w:val="001C0596"/>
    <w:rsid w:val="001C2698"/>
    <w:rsid w:val="001C458A"/>
    <w:rsid w:val="001C58B8"/>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E4B3B"/>
    <w:rsid w:val="001F091A"/>
    <w:rsid w:val="001F0FA5"/>
    <w:rsid w:val="001F366D"/>
    <w:rsid w:val="001F4EFF"/>
    <w:rsid w:val="001F59A2"/>
    <w:rsid w:val="001F65F1"/>
    <w:rsid w:val="001F6798"/>
    <w:rsid w:val="001F6986"/>
    <w:rsid w:val="001F699A"/>
    <w:rsid w:val="00200710"/>
    <w:rsid w:val="002012F7"/>
    <w:rsid w:val="002014D6"/>
    <w:rsid w:val="002029B0"/>
    <w:rsid w:val="00204203"/>
    <w:rsid w:val="00204869"/>
    <w:rsid w:val="002052BD"/>
    <w:rsid w:val="002054C7"/>
    <w:rsid w:val="002064B2"/>
    <w:rsid w:val="00206ED8"/>
    <w:rsid w:val="00207883"/>
    <w:rsid w:val="00210C75"/>
    <w:rsid w:val="002149F1"/>
    <w:rsid w:val="00215769"/>
    <w:rsid w:val="00215BA8"/>
    <w:rsid w:val="002164E2"/>
    <w:rsid w:val="00220046"/>
    <w:rsid w:val="0022044D"/>
    <w:rsid w:val="00220C6E"/>
    <w:rsid w:val="00220D39"/>
    <w:rsid w:val="00221493"/>
    <w:rsid w:val="0022187C"/>
    <w:rsid w:val="00222CB5"/>
    <w:rsid w:val="00223151"/>
    <w:rsid w:val="0022315D"/>
    <w:rsid w:val="002233F5"/>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43E9"/>
    <w:rsid w:val="0024533E"/>
    <w:rsid w:val="0025076C"/>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0DDC"/>
    <w:rsid w:val="00281D3F"/>
    <w:rsid w:val="00284AF5"/>
    <w:rsid w:val="00290678"/>
    <w:rsid w:val="0029222B"/>
    <w:rsid w:val="002929B6"/>
    <w:rsid w:val="00292F01"/>
    <w:rsid w:val="00292FD3"/>
    <w:rsid w:val="00295939"/>
    <w:rsid w:val="00296B2C"/>
    <w:rsid w:val="00297932"/>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2B74"/>
    <w:rsid w:val="002B3B7F"/>
    <w:rsid w:val="002B4948"/>
    <w:rsid w:val="002B582D"/>
    <w:rsid w:val="002B6746"/>
    <w:rsid w:val="002B731C"/>
    <w:rsid w:val="002C12B4"/>
    <w:rsid w:val="002C242E"/>
    <w:rsid w:val="002C2843"/>
    <w:rsid w:val="002C32C2"/>
    <w:rsid w:val="002C41D0"/>
    <w:rsid w:val="002C4529"/>
    <w:rsid w:val="002C4975"/>
    <w:rsid w:val="002C5306"/>
    <w:rsid w:val="002C7719"/>
    <w:rsid w:val="002D039F"/>
    <w:rsid w:val="002D09B0"/>
    <w:rsid w:val="002D0DCA"/>
    <w:rsid w:val="002D24ED"/>
    <w:rsid w:val="002D28A6"/>
    <w:rsid w:val="002D30BB"/>
    <w:rsid w:val="002D39D2"/>
    <w:rsid w:val="002D401D"/>
    <w:rsid w:val="002D52EC"/>
    <w:rsid w:val="002D5BBC"/>
    <w:rsid w:val="002D6A12"/>
    <w:rsid w:val="002D70D9"/>
    <w:rsid w:val="002D7AF1"/>
    <w:rsid w:val="002E0A87"/>
    <w:rsid w:val="002E2177"/>
    <w:rsid w:val="002E217F"/>
    <w:rsid w:val="002E27B8"/>
    <w:rsid w:val="002E4D34"/>
    <w:rsid w:val="002E5004"/>
    <w:rsid w:val="002E5BC1"/>
    <w:rsid w:val="002E7341"/>
    <w:rsid w:val="002F229A"/>
    <w:rsid w:val="002F2682"/>
    <w:rsid w:val="002F2A99"/>
    <w:rsid w:val="002F3F7D"/>
    <w:rsid w:val="002F52A1"/>
    <w:rsid w:val="0030048A"/>
    <w:rsid w:val="0030181B"/>
    <w:rsid w:val="00302E57"/>
    <w:rsid w:val="0030331A"/>
    <w:rsid w:val="0030347C"/>
    <w:rsid w:val="003041B6"/>
    <w:rsid w:val="00305056"/>
    <w:rsid w:val="00305F7A"/>
    <w:rsid w:val="00306108"/>
    <w:rsid w:val="003115AC"/>
    <w:rsid w:val="00311FFC"/>
    <w:rsid w:val="003125BD"/>
    <w:rsid w:val="00312C5D"/>
    <w:rsid w:val="00312ECD"/>
    <w:rsid w:val="003133D5"/>
    <w:rsid w:val="0031627A"/>
    <w:rsid w:val="00316591"/>
    <w:rsid w:val="00320E3B"/>
    <w:rsid w:val="00322858"/>
    <w:rsid w:val="00323574"/>
    <w:rsid w:val="003236DA"/>
    <w:rsid w:val="00323FA7"/>
    <w:rsid w:val="00325397"/>
    <w:rsid w:val="00325888"/>
    <w:rsid w:val="00325A1E"/>
    <w:rsid w:val="00325B74"/>
    <w:rsid w:val="00331FAC"/>
    <w:rsid w:val="00333C1A"/>
    <w:rsid w:val="00333CCF"/>
    <w:rsid w:val="003342D5"/>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395"/>
    <w:rsid w:val="00350610"/>
    <w:rsid w:val="00350AA3"/>
    <w:rsid w:val="00350DFC"/>
    <w:rsid w:val="0035245A"/>
    <w:rsid w:val="00356932"/>
    <w:rsid w:val="00356B2C"/>
    <w:rsid w:val="0035728C"/>
    <w:rsid w:val="00357487"/>
    <w:rsid w:val="00357B19"/>
    <w:rsid w:val="00357F71"/>
    <w:rsid w:val="00363D4E"/>
    <w:rsid w:val="00364974"/>
    <w:rsid w:val="00366882"/>
    <w:rsid w:val="00371844"/>
    <w:rsid w:val="003728C2"/>
    <w:rsid w:val="0037417B"/>
    <w:rsid w:val="003749C6"/>
    <w:rsid w:val="00374FED"/>
    <w:rsid w:val="0037518E"/>
    <w:rsid w:val="0037598C"/>
    <w:rsid w:val="00375D43"/>
    <w:rsid w:val="00382049"/>
    <w:rsid w:val="00382F96"/>
    <w:rsid w:val="00383133"/>
    <w:rsid w:val="003834EC"/>
    <w:rsid w:val="003842C9"/>
    <w:rsid w:val="003857B7"/>
    <w:rsid w:val="00386429"/>
    <w:rsid w:val="003903CE"/>
    <w:rsid w:val="00391019"/>
    <w:rsid w:val="00391B3A"/>
    <w:rsid w:val="00392BAF"/>
    <w:rsid w:val="003935C2"/>
    <w:rsid w:val="00394757"/>
    <w:rsid w:val="00394817"/>
    <w:rsid w:val="00394FE9"/>
    <w:rsid w:val="00395DA6"/>
    <w:rsid w:val="00395F98"/>
    <w:rsid w:val="00395FA1"/>
    <w:rsid w:val="00396C89"/>
    <w:rsid w:val="00397427"/>
    <w:rsid w:val="00397CFE"/>
    <w:rsid w:val="003A0CB9"/>
    <w:rsid w:val="003A12C5"/>
    <w:rsid w:val="003A15F7"/>
    <w:rsid w:val="003A1D6F"/>
    <w:rsid w:val="003A2E7E"/>
    <w:rsid w:val="003A3A2A"/>
    <w:rsid w:val="003A5D94"/>
    <w:rsid w:val="003A66EC"/>
    <w:rsid w:val="003A7185"/>
    <w:rsid w:val="003A74B8"/>
    <w:rsid w:val="003A78BB"/>
    <w:rsid w:val="003B066B"/>
    <w:rsid w:val="003B0C47"/>
    <w:rsid w:val="003B1B95"/>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C7839"/>
    <w:rsid w:val="003D0DCA"/>
    <w:rsid w:val="003D1390"/>
    <w:rsid w:val="003D1763"/>
    <w:rsid w:val="003D20FC"/>
    <w:rsid w:val="003D2A23"/>
    <w:rsid w:val="003D53D0"/>
    <w:rsid w:val="003D5CCF"/>
    <w:rsid w:val="003D6656"/>
    <w:rsid w:val="003D6EF1"/>
    <w:rsid w:val="003E0308"/>
    <w:rsid w:val="003E0B88"/>
    <w:rsid w:val="003E111F"/>
    <w:rsid w:val="003E117E"/>
    <w:rsid w:val="003E296E"/>
    <w:rsid w:val="003E2BAA"/>
    <w:rsid w:val="003E2D8A"/>
    <w:rsid w:val="003E5CAA"/>
    <w:rsid w:val="003E63C6"/>
    <w:rsid w:val="003E6A40"/>
    <w:rsid w:val="003E6CAC"/>
    <w:rsid w:val="003E6EB7"/>
    <w:rsid w:val="003F0696"/>
    <w:rsid w:val="003F0AD3"/>
    <w:rsid w:val="003F25F2"/>
    <w:rsid w:val="003F38EB"/>
    <w:rsid w:val="003F5BB4"/>
    <w:rsid w:val="003F6DF2"/>
    <w:rsid w:val="003F789A"/>
    <w:rsid w:val="003F7BED"/>
    <w:rsid w:val="003F7E70"/>
    <w:rsid w:val="004004A5"/>
    <w:rsid w:val="004016CE"/>
    <w:rsid w:val="004020F1"/>
    <w:rsid w:val="00403178"/>
    <w:rsid w:val="004034C0"/>
    <w:rsid w:val="00404699"/>
    <w:rsid w:val="004048D2"/>
    <w:rsid w:val="00404A52"/>
    <w:rsid w:val="00405263"/>
    <w:rsid w:val="00406BC7"/>
    <w:rsid w:val="0040724B"/>
    <w:rsid w:val="00407433"/>
    <w:rsid w:val="0040792B"/>
    <w:rsid w:val="00412630"/>
    <w:rsid w:val="00412651"/>
    <w:rsid w:val="004138CB"/>
    <w:rsid w:val="00413FDF"/>
    <w:rsid w:val="00414AB2"/>
    <w:rsid w:val="00414DBA"/>
    <w:rsid w:val="004160D1"/>
    <w:rsid w:val="004166CE"/>
    <w:rsid w:val="00416DAA"/>
    <w:rsid w:val="004200AB"/>
    <w:rsid w:val="0042125C"/>
    <w:rsid w:val="00421691"/>
    <w:rsid w:val="0042186B"/>
    <w:rsid w:val="00423464"/>
    <w:rsid w:val="00423F50"/>
    <w:rsid w:val="004248A1"/>
    <w:rsid w:val="004248BD"/>
    <w:rsid w:val="004300B2"/>
    <w:rsid w:val="004301DD"/>
    <w:rsid w:val="00430AFD"/>
    <w:rsid w:val="00431122"/>
    <w:rsid w:val="00431541"/>
    <w:rsid w:val="00431E08"/>
    <w:rsid w:val="00432074"/>
    <w:rsid w:val="004325A6"/>
    <w:rsid w:val="004348B4"/>
    <w:rsid w:val="00434CF7"/>
    <w:rsid w:val="00436045"/>
    <w:rsid w:val="004414AE"/>
    <w:rsid w:val="00444C17"/>
    <w:rsid w:val="00445ACF"/>
    <w:rsid w:val="004473D1"/>
    <w:rsid w:val="00447ADB"/>
    <w:rsid w:val="00450BFC"/>
    <w:rsid w:val="00451EFD"/>
    <w:rsid w:val="00452493"/>
    <w:rsid w:val="004533CD"/>
    <w:rsid w:val="0045707F"/>
    <w:rsid w:val="00457330"/>
    <w:rsid w:val="004573B7"/>
    <w:rsid w:val="00460ACC"/>
    <w:rsid w:val="00461271"/>
    <w:rsid w:val="004633BA"/>
    <w:rsid w:val="00463771"/>
    <w:rsid w:val="00465617"/>
    <w:rsid w:val="00465E2B"/>
    <w:rsid w:val="00466EF2"/>
    <w:rsid w:val="004678E9"/>
    <w:rsid w:val="00467B48"/>
    <w:rsid w:val="0047010D"/>
    <w:rsid w:val="00471666"/>
    <w:rsid w:val="00471C36"/>
    <w:rsid w:val="00471DFA"/>
    <w:rsid w:val="004720EF"/>
    <w:rsid w:val="00473F13"/>
    <w:rsid w:val="00475DC1"/>
    <w:rsid w:val="0047668C"/>
    <w:rsid w:val="00476BC2"/>
    <w:rsid w:val="00477BCC"/>
    <w:rsid w:val="00477EDD"/>
    <w:rsid w:val="0048055F"/>
    <w:rsid w:val="00481157"/>
    <w:rsid w:val="00481A66"/>
    <w:rsid w:val="0048210A"/>
    <w:rsid w:val="00482A53"/>
    <w:rsid w:val="00482EF5"/>
    <w:rsid w:val="0048371C"/>
    <w:rsid w:val="00483C56"/>
    <w:rsid w:val="00484D0F"/>
    <w:rsid w:val="004872A4"/>
    <w:rsid w:val="00487F62"/>
    <w:rsid w:val="00490DB2"/>
    <w:rsid w:val="00491670"/>
    <w:rsid w:val="0049181B"/>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3FA0"/>
    <w:rsid w:val="004B41C8"/>
    <w:rsid w:val="004B43B1"/>
    <w:rsid w:val="004B4EBF"/>
    <w:rsid w:val="004B5F93"/>
    <w:rsid w:val="004B79B6"/>
    <w:rsid w:val="004C0A17"/>
    <w:rsid w:val="004C263D"/>
    <w:rsid w:val="004C27AA"/>
    <w:rsid w:val="004C3870"/>
    <w:rsid w:val="004C41F4"/>
    <w:rsid w:val="004C5F40"/>
    <w:rsid w:val="004C6079"/>
    <w:rsid w:val="004D1492"/>
    <w:rsid w:val="004D2270"/>
    <w:rsid w:val="004D3E10"/>
    <w:rsid w:val="004D3E99"/>
    <w:rsid w:val="004D456F"/>
    <w:rsid w:val="004D5049"/>
    <w:rsid w:val="004D5BDE"/>
    <w:rsid w:val="004D64D4"/>
    <w:rsid w:val="004D75B1"/>
    <w:rsid w:val="004D7893"/>
    <w:rsid w:val="004E050C"/>
    <w:rsid w:val="004E14D5"/>
    <w:rsid w:val="004E1617"/>
    <w:rsid w:val="004E2007"/>
    <w:rsid w:val="004E258A"/>
    <w:rsid w:val="004E272B"/>
    <w:rsid w:val="004E2792"/>
    <w:rsid w:val="004E4BB0"/>
    <w:rsid w:val="004E4D0B"/>
    <w:rsid w:val="004E65CB"/>
    <w:rsid w:val="004E6767"/>
    <w:rsid w:val="004F04BE"/>
    <w:rsid w:val="004F0744"/>
    <w:rsid w:val="004F0D7B"/>
    <w:rsid w:val="004F1D20"/>
    <w:rsid w:val="004F224B"/>
    <w:rsid w:val="004F2F2F"/>
    <w:rsid w:val="004F4D8C"/>
    <w:rsid w:val="004F4E43"/>
    <w:rsid w:val="004F6CD4"/>
    <w:rsid w:val="00500B9F"/>
    <w:rsid w:val="0050203D"/>
    <w:rsid w:val="005026DC"/>
    <w:rsid w:val="005041A8"/>
    <w:rsid w:val="005042D7"/>
    <w:rsid w:val="005043A0"/>
    <w:rsid w:val="005051E2"/>
    <w:rsid w:val="00505BFE"/>
    <w:rsid w:val="00506025"/>
    <w:rsid w:val="005062B9"/>
    <w:rsid w:val="005065B4"/>
    <w:rsid w:val="00506BD8"/>
    <w:rsid w:val="00507655"/>
    <w:rsid w:val="0051009C"/>
    <w:rsid w:val="00510332"/>
    <w:rsid w:val="00511C82"/>
    <w:rsid w:val="005136DF"/>
    <w:rsid w:val="00513C11"/>
    <w:rsid w:val="0051434E"/>
    <w:rsid w:val="005144F7"/>
    <w:rsid w:val="0051549B"/>
    <w:rsid w:val="00516792"/>
    <w:rsid w:val="00516986"/>
    <w:rsid w:val="00517153"/>
    <w:rsid w:val="00517921"/>
    <w:rsid w:val="00517D22"/>
    <w:rsid w:val="0052118D"/>
    <w:rsid w:val="005215B8"/>
    <w:rsid w:val="00521D85"/>
    <w:rsid w:val="005227B6"/>
    <w:rsid w:val="005242E7"/>
    <w:rsid w:val="00527073"/>
    <w:rsid w:val="00530B59"/>
    <w:rsid w:val="00530DCB"/>
    <w:rsid w:val="0053373B"/>
    <w:rsid w:val="00535658"/>
    <w:rsid w:val="005373D4"/>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625"/>
    <w:rsid w:val="00554848"/>
    <w:rsid w:val="005552A7"/>
    <w:rsid w:val="0055621A"/>
    <w:rsid w:val="00556643"/>
    <w:rsid w:val="00556B6D"/>
    <w:rsid w:val="0055729B"/>
    <w:rsid w:val="00560643"/>
    <w:rsid w:val="00560A61"/>
    <w:rsid w:val="005629FC"/>
    <w:rsid w:val="00562EA5"/>
    <w:rsid w:val="00563069"/>
    <w:rsid w:val="00563B70"/>
    <w:rsid w:val="005642D4"/>
    <w:rsid w:val="00564D03"/>
    <w:rsid w:val="00570612"/>
    <w:rsid w:val="0057184C"/>
    <w:rsid w:val="00572DCE"/>
    <w:rsid w:val="00574926"/>
    <w:rsid w:val="00575253"/>
    <w:rsid w:val="00575BE1"/>
    <w:rsid w:val="00576D2E"/>
    <w:rsid w:val="005804AC"/>
    <w:rsid w:val="005807B0"/>
    <w:rsid w:val="00582787"/>
    <w:rsid w:val="00583592"/>
    <w:rsid w:val="00584370"/>
    <w:rsid w:val="00584CA2"/>
    <w:rsid w:val="005861D2"/>
    <w:rsid w:val="00586A0C"/>
    <w:rsid w:val="00586C01"/>
    <w:rsid w:val="00587248"/>
    <w:rsid w:val="0058733E"/>
    <w:rsid w:val="00587C69"/>
    <w:rsid w:val="00590850"/>
    <w:rsid w:val="00591582"/>
    <w:rsid w:val="00592E3C"/>
    <w:rsid w:val="0059411E"/>
    <w:rsid w:val="005955A7"/>
    <w:rsid w:val="005957C5"/>
    <w:rsid w:val="0059672F"/>
    <w:rsid w:val="00596C05"/>
    <w:rsid w:val="00597054"/>
    <w:rsid w:val="005A0BF8"/>
    <w:rsid w:val="005A2CC7"/>
    <w:rsid w:val="005A2CD8"/>
    <w:rsid w:val="005A2EEF"/>
    <w:rsid w:val="005A4338"/>
    <w:rsid w:val="005A4381"/>
    <w:rsid w:val="005A509C"/>
    <w:rsid w:val="005A5B3D"/>
    <w:rsid w:val="005A5D74"/>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8D6"/>
    <w:rsid w:val="005D4A32"/>
    <w:rsid w:val="005D4BD5"/>
    <w:rsid w:val="005D65CB"/>
    <w:rsid w:val="005D7905"/>
    <w:rsid w:val="005E0029"/>
    <w:rsid w:val="005E0428"/>
    <w:rsid w:val="005E0B89"/>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188C"/>
    <w:rsid w:val="00603909"/>
    <w:rsid w:val="00603A8D"/>
    <w:rsid w:val="00605222"/>
    <w:rsid w:val="00605D50"/>
    <w:rsid w:val="00605EEB"/>
    <w:rsid w:val="00606811"/>
    <w:rsid w:val="00606B4B"/>
    <w:rsid w:val="00607624"/>
    <w:rsid w:val="00607DD1"/>
    <w:rsid w:val="00613037"/>
    <w:rsid w:val="006135CA"/>
    <w:rsid w:val="00616202"/>
    <w:rsid w:val="00616497"/>
    <w:rsid w:val="006202BD"/>
    <w:rsid w:val="00620899"/>
    <w:rsid w:val="00621CFF"/>
    <w:rsid w:val="006224F9"/>
    <w:rsid w:val="006227D4"/>
    <w:rsid w:val="00623401"/>
    <w:rsid w:val="00626F3D"/>
    <w:rsid w:val="00626FF4"/>
    <w:rsid w:val="006314E9"/>
    <w:rsid w:val="00633166"/>
    <w:rsid w:val="006351F1"/>
    <w:rsid w:val="0063593C"/>
    <w:rsid w:val="00635A0F"/>
    <w:rsid w:val="00636937"/>
    <w:rsid w:val="00636B4B"/>
    <w:rsid w:val="00637448"/>
    <w:rsid w:val="00637B81"/>
    <w:rsid w:val="00637D45"/>
    <w:rsid w:val="00642013"/>
    <w:rsid w:val="006442BB"/>
    <w:rsid w:val="006451A9"/>
    <w:rsid w:val="00645EEE"/>
    <w:rsid w:val="00647393"/>
    <w:rsid w:val="00647551"/>
    <w:rsid w:val="006500AC"/>
    <w:rsid w:val="00651050"/>
    <w:rsid w:val="00651A74"/>
    <w:rsid w:val="00651FE5"/>
    <w:rsid w:val="00652BCE"/>
    <w:rsid w:val="00652DF9"/>
    <w:rsid w:val="00652F98"/>
    <w:rsid w:val="00653116"/>
    <w:rsid w:val="006540F7"/>
    <w:rsid w:val="00655C86"/>
    <w:rsid w:val="0065678A"/>
    <w:rsid w:val="00661A29"/>
    <w:rsid w:val="00661D12"/>
    <w:rsid w:val="0066360B"/>
    <w:rsid w:val="00663813"/>
    <w:rsid w:val="006661FE"/>
    <w:rsid w:val="00666691"/>
    <w:rsid w:val="00670075"/>
    <w:rsid w:val="006719F9"/>
    <w:rsid w:val="00671A6F"/>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709"/>
    <w:rsid w:val="006B5D12"/>
    <w:rsid w:val="006B5DCE"/>
    <w:rsid w:val="006B6B42"/>
    <w:rsid w:val="006C0884"/>
    <w:rsid w:val="006C16EF"/>
    <w:rsid w:val="006C2BB7"/>
    <w:rsid w:val="006C2F95"/>
    <w:rsid w:val="006C4E6E"/>
    <w:rsid w:val="006C5B63"/>
    <w:rsid w:val="006C6A17"/>
    <w:rsid w:val="006C71FC"/>
    <w:rsid w:val="006C7B2E"/>
    <w:rsid w:val="006C7CB4"/>
    <w:rsid w:val="006D045D"/>
    <w:rsid w:val="006D2410"/>
    <w:rsid w:val="006D35AB"/>
    <w:rsid w:val="006D51F0"/>
    <w:rsid w:val="006D5F93"/>
    <w:rsid w:val="006D63A4"/>
    <w:rsid w:val="006D65EA"/>
    <w:rsid w:val="006D6620"/>
    <w:rsid w:val="006D6A4F"/>
    <w:rsid w:val="006D6A9B"/>
    <w:rsid w:val="006D73E1"/>
    <w:rsid w:val="006D74BD"/>
    <w:rsid w:val="006D7D4C"/>
    <w:rsid w:val="006D7DFA"/>
    <w:rsid w:val="006E0226"/>
    <w:rsid w:val="006E26F4"/>
    <w:rsid w:val="006E32EF"/>
    <w:rsid w:val="006E3D1B"/>
    <w:rsid w:val="006E52C1"/>
    <w:rsid w:val="006E5985"/>
    <w:rsid w:val="006E5C35"/>
    <w:rsid w:val="006E6CF3"/>
    <w:rsid w:val="006E70FE"/>
    <w:rsid w:val="006F0386"/>
    <w:rsid w:val="006F079A"/>
    <w:rsid w:val="006F14BF"/>
    <w:rsid w:val="006F30B6"/>
    <w:rsid w:val="006F358C"/>
    <w:rsid w:val="006F3C14"/>
    <w:rsid w:val="006F5408"/>
    <w:rsid w:val="006F60A4"/>
    <w:rsid w:val="006F6420"/>
    <w:rsid w:val="006F6E25"/>
    <w:rsid w:val="006F724B"/>
    <w:rsid w:val="006F73F1"/>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513F"/>
    <w:rsid w:val="00716A64"/>
    <w:rsid w:val="0071796A"/>
    <w:rsid w:val="00721036"/>
    <w:rsid w:val="007215E2"/>
    <w:rsid w:val="0072207D"/>
    <w:rsid w:val="0072325E"/>
    <w:rsid w:val="007256FB"/>
    <w:rsid w:val="0072601A"/>
    <w:rsid w:val="00726A1A"/>
    <w:rsid w:val="0072701C"/>
    <w:rsid w:val="00727508"/>
    <w:rsid w:val="00730189"/>
    <w:rsid w:val="007308B1"/>
    <w:rsid w:val="00731A49"/>
    <w:rsid w:val="007326E1"/>
    <w:rsid w:val="007359BF"/>
    <w:rsid w:val="00736357"/>
    <w:rsid w:val="0073635E"/>
    <w:rsid w:val="0073672A"/>
    <w:rsid w:val="00736E6F"/>
    <w:rsid w:val="00742A6F"/>
    <w:rsid w:val="007444C1"/>
    <w:rsid w:val="0074490D"/>
    <w:rsid w:val="00744A2D"/>
    <w:rsid w:val="00744C93"/>
    <w:rsid w:val="00746685"/>
    <w:rsid w:val="007466E5"/>
    <w:rsid w:val="00746ACE"/>
    <w:rsid w:val="0074786A"/>
    <w:rsid w:val="007478CA"/>
    <w:rsid w:val="00750305"/>
    <w:rsid w:val="00750515"/>
    <w:rsid w:val="00750BD6"/>
    <w:rsid w:val="00751860"/>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678BC"/>
    <w:rsid w:val="00771769"/>
    <w:rsid w:val="00773297"/>
    <w:rsid w:val="00777514"/>
    <w:rsid w:val="00777549"/>
    <w:rsid w:val="0077794D"/>
    <w:rsid w:val="007823C4"/>
    <w:rsid w:val="00785F3A"/>
    <w:rsid w:val="0078610B"/>
    <w:rsid w:val="007867CA"/>
    <w:rsid w:val="00786AEB"/>
    <w:rsid w:val="0078742E"/>
    <w:rsid w:val="00787645"/>
    <w:rsid w:val="007903DC"/>
    <w:rsid w:val="00790C32"/>
    <w:rsid w:val="0079124D"/>
    <w:rsid w:val="007927E6"/>
    <w:rsid w:val="00793AFF"/>
    <w:rsid w:val="0079487F"/>
    <w:rsid w:val="007969CD"/>
    <w:rsid w:val="0079786A"/>
    <w:rsid w:val="00797C47"/>
    <w:rsid w:val="007A17A9"/>
    <w:rsid w:val="007A3879"/>
    <w:rsid w:val="007A4ACA"/>
    <w:rsid w:val="007A6B72"/>
    <w:rsid w:val="007A70D2"/>
    <w:rsid w:val="007A7251"/>
    <w:rsid w:val="007B2018"/>
    <w:rsid w:val="007B23F0"/>
    <w:rsid w:val="007B24F0"/>
    <w:rsid w:val="007B271D"/>
    <w:rsid w:val="007B32ED"/>
    <w:rsid w:val="007B475A"/>
    <w:rsid w:val="007B738F"/>
    <w:rsid w:val="007B7E29"/>
    <w:rsid w:val="007C1506"/>
    <w:rsid w:val="007C1D2F"/>
    <w:rsid w:val="007C2603"/>
    <w:rsid w:val="007C291F"/>
    <w:rsid w:val="007C2D90"/>
    <w:rsid w:val="007C5811"/>
    <w:rsid w:val="007C5D3E"/>
    <w:rsid w:val="007C610D"/>
    <w:rsid w:val="007C720F"/>
    <w:rsid w:val="007C72D9"/>
    <w:rsid w:val="007C79D4"/>
    <w:rsid w:val="007C7A71"/>
    <w:rsid w:val="007D0CB1"/>
    <w:rsid w:val="007D12A4"/>
    <w:rsid w:val="007D1C17"/>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18"/>
    <w:rsid w:val="007E7977"/>
    <w:rsid w:val="007E7A4C"/>
    <w:rsid w:val="007E7CA7"/>
    <w:rsid w:val="007F14BA"/>
    <w:rsid w:val="007F2EC2"/>
    <w:rsid w:val="007F327B"/>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17ABC"/>
    <w:rsid w:val="008208A2"/>
    <w:rsid w:val="00821371"/>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356E5"/>
    <w:rsid w:val="008402D2"/>
    <w:rsid w:val="00841028"/>
    <w:rsid w:val="0084177B"/>
    <w:rsid w:val="00842051"/>
    <w:rsid w:val="008426A8"/>
    <w:rsid w:val="008430AA"/>
    <w:rsid w:val="00843205"/>
    <w:rsid w:val="0084619F"/>
    <w:rsid w:val="0084697A"/>
    <w:rsid w:val="00846AB2"/>
    <w:rsid w:val="00846E2C"/>
    <w:rsid w:val="0084710D"/>
    <w:rsid w:val="00847558"/>
    <w:rsid w:val="00847D54"/>
    <w:rsid w:val="00847D60"/>
    <w:rsid w:val="00847F65"/>
    <w:rsid w:val="008500C2"/>
    <w:rsid w:val="008508EA"/>
    <w:rsid w:val="0085136A"/>
    <w:rsid w:val="00851B49"/>
    <w:rsid w:val="008531E0"/>
    <w:rsid w:val="00853210"/>
    <w:rsid w:val="008533CE"/>
    <w:rsid w:val="00853AFE"/>
    <w:rsid w:val="00856517"/>
    <w:rsid w:val="008578BF"/>
    <w:rsid w:val="00857FA3"/>
    <w:rsid w:val="00860DFC"/>
    <w:rsid w:val="00863BCC"/>
    <w:rsid w:val="0086499D"/>
    <w:rsid w:val="008660F3"/>
    <w:rsid w:val="00866553"/>
    <w:rsid w:val="008670B8"/>
    <w:rsid w:val="00867CAD"/>
    <w:rsid w:val="00867F74"/>
    <w:rsid w:val="00870007"/>
    <w:rsid w:val="00871D19"/>
    <w:rsid w:val="00872009"/>
    <w:rsid w:val="008739C8"/>
    <w:rsid w:val="0087436C"/>
    <w:rsid w:val="00874479"/>
    <w:rsid w:val="00875CE5"/>
    <w:rsid w:val="00876C32"/>
    <w:rsid w:val="008771C1"/>
    <w:rsid w:val="00877C18"/>
    <w:rsid w:val="0088097C"/>
    <w:rsid w:val="00880C9B"/>
    <w:rsid w:val="0088314C"/>
    <w:rsid w:val="0088682A"/>
    <w:rsid w:val="00887323"/>
    <w:rsid w:val="00890F74"/>
    <w:rsid w:val="00891782"/>
    <w:rsid w:val="00891D82"/>
    <w:rsid w:val="008930C5"/>
    <w:rsid w:val="008937F3"/>
    <w:rsid w:val="008944F9"/>
    <w:rsid w:val="0089492D"/>
    <w:rsid w:val="008958D0"/>
    <w:rsid w:val="008A0C80"/>
    <w:rsid w:val="008A12ED"/>
    <w:rsid w:val="008A27FD"/>
    <w:rsid w:val="008A34B1"/>
    <w:rsid w:val="008A41B4"/>
    <w:rsid w:val="008A4333"/>
    <w:rsid w:val="008A52EF"/>
    <w:rsid w:val="008A5980"/>
    <w:rsid w:val="008A5E19"/>
    <w:rsid w:val="008A5EFE"/>
    <w:rsid w:val="008A757A"/>
    <w:rsid w:val="008A7917"/>
    <w:rsid w:val="008B0F3B"/>
    <w:rsid w:val="008B1237"/>
    <w:rsid w:val="008B145C"/>
    <w:rsid w:val="008B23C8"/>
    <w:rsid w:val="008B31AB"/>
    <w:rsid w:val="008B3985"/>
    <w:rsid w:val="008B51C1"/>
    <w:rsid w:val="008B5963"/>
    <w:rsid w:val="008B6023"/>
    <w:rsid w:val="008B6E7E"/>
    <w:rsid w:val="008B78A2"/>
    <w:rsid w:val="008B7A92"/>
    <w:rsid w:val="008B7CE8"/>
    <w:rsid w:val="008C2077"/>
    <w:rsid w:val="008C2E33"/>
    <w:rsid w:val="008C48A2"/>
    <w:rsid w:val="008C5D96"/>
    <w:rsid w:val="008C6418"/>
    <w:rsid w:val="008C753D"/>
    <w:rsid w:val="008C75D2"/>
    <w:rsid w:val="008C764F"/>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57FB"/>
    <w:rsid w:val="008E5CE0"/>
    <w:rsid w:val="008E6154"/>
    <w:rsid w:val="008E6787"/>
    <w:rsid w:val="008E7C49"/>
    <w:rsid w:val="008F0093"/>
    <w:rsid w:val="008F1FAC"/>
    <w:rsid w:val="008F30A4"/>
    <w:rsid w:val="008F35CD"/>
    <w:rsid w:val="008F3DE4"/>
    <w:rsid w:val="008F4104"/>
    <w:rsid w:val="008F4A77"/>
    <w:rsid w:val="008F6753"/>
    <w:rsid w:val="008F6EB5"/>
    <w:rsid w:val="008F7950"/>
    <w:rsid w:val="008F7F8E"/>
    <w:rsid w:val="00900219"/>
    <w:rsid w:val="00901074"/>
    <w:rsid w:val="009016A7"/>
    <w:rsid w:val="0090277D"/>
    <w:rsid w:val="00905501"/>
    <w:rsid w:val="0090584A"/>
    <w:rsid w:val="00910880"/>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573"/>
    <w:rsid w:val="00926FF8"/>
    <w:rsid w:val="00927287"/>
    <w:rsid w:val="00927A79"/>
    <w:rsid w:val="00932331"/>
    <w:rsid w:val="0093242F"/>
    <w:rsid w:val="009333B0"/>
    <w:rsid w:val="0093365D"/>
    <w:rsid w:val="009337B4"/>
    <w:rsid w:val="00934D82"/>
    <w:rsid w:val="00936BA0"/>
    <w:rsid w:val="00937064"/>
    <w:rsid w:val="009400D7"/>
    <w:rsid w:val="00940400"/>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4C52"/>
    <w:rsid w:val="009562C9"/>
    <w:rsid w:val="009566C8"/>
    <w:rsid w:val="00960883"/>
    <w:rsid w:val="00961D29"/>
    <w:rsid w:val="00962C1D"/>
    <w:rsid w:val="0096393D"/>
    <w:rsid w:val="00963ACF"/>
    <w:rsid w:val="009703D8"/>
    <w:rsid w:val="00970793"/>
    <w:rsid w:val="00970A62"/>
    <w:rsid w:val="0097267F"/>
    <w:rsid w:val="00972B2F"/>
    <w:rsid w:val="00972D89"/>
    <w:rsid w:val="00972EE1"/>
    <w:rsid w:val="00974630"/>
    <w:rsid w:val="00975DD3"/>
    <w:rsid w:val="00977DA6"/>
    <w:rsid w:val="0098033A"/>
    <w:rsid w:val="009805B2"/>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B0384"/>
    <w:rsid w:val="009B0B2F"/>
    <w:rsid w:val="009B125F"/>
    <w:rsid w:val="009B164D"/>
    <w:rsid w:val="009B2BC9"/>
    <w:rsid w:val="009B35AF"/>
    <w:rsid w:val="009B4836"/>
    <w:rsid w:val="009B4B15"/>
    <w:rsid w:val="009B51C4"/>
    <w:rsid w:val="009B58DA"/>
    <w:rsid w:val="009C02D4"/>
    <w:rsid w:val="009C0D19"/>
    <w:rsid w:val="009C155B"/>
    <w:rsid w:val="009C285C"/>
    <w:rsid w:val="009C31FE"/>
    <w:rsid w:val="009C34F8"/>
    <w:rsid w:val="009C3D34"/>
    <w:rsid w:val="009C44B5"/>
    <w:rsid w:val="009C5308"/>
    <w:rsid w:val="009C7DC2"/>
    <w:rsid w:val="009D09FB"/>
    <w:rsid w:val="009D0A5F"/>
    <w:rsid w:val="009D228C"/>
    <w:rsid w:val="009D2541"/>
    <w:rsid w:val="009D2C92"/>
    <w:rsid w:val="009D34CE"/>
    <w:rsid w:val="009D4692"/>
    <w:rsid w:val="009D46C1"/>
    <w:rsid w:val="009D5398"/>
    <w:rsid w:val="009D7043"/>
    <w:rsid w:val="009D712C"/>
    <w:rsid w:val="009D77D0"/>
    <w:rsid w:val="009D7CF2"/>
    <w:rsid w:val="009E2B8E"/>
    <w:rsid w:val="009E34FC"/>
    <w:rsid w:val="009E3C4D"/>
    <w:rsid w:val="009E3D5B"/>
    <w:rsid w:val="009E4396"/>
    <w:rsid w:val="009E4537"/>
    <w:rsid w:val="009E58D0"/>
    <w:rsid w:val="009E6C12"/>
    <w:rsid w:val="009F03CF"/>
    <w:rsid w:val="009F0DBB"/>
    <w:rsid w:val="009F2C1F"/>
    <w:rsid w:val="009F3325"/>
    <w:rsid w:val="009F4C43"/>
    <w:rsid w:val="009F5B7D"/>
    <w:rsid w:val="009F6228"/>
    <w:rsid w:val="009F6F05"/>
    <w:rsid w:val="00A01346"/>
    <w:rsid w:val="00A01A20"/>
    <w:rsid w:val="00A02E8D"/>
    <w:rsid w:val="00A0723F"/>
    <w:rsid w:val="00A0735F"/>
    <w:rsid w:val="00A104FD"/>
    <w:rsid w:val="00A12DA3"/>
    <w:rsid w:val="00A12FCF"/>
    <w:rsid w:val="00A13011"/>
    <w:rsid w:val="00A136FB"/>
    <w:rsid w:val="00A13C24"/>
    <w:rsid w:val="00A13C3F"/>
    <w:rsid w:val="00A159A2"/>
    <w:rsid w:val="00A1624B"/>
    <w:rsid w:val="00A1718E"/>
    <w:rsid w:val="00A17843"/>
    <w:rsid w:val="00A17F95"/>
    <w:rsid w:val="00A23B0B"/>
    <w:rsid w:val="00A243CF"/>
    <w:rsid w:val="00A24639"/>
    <w:rsid w:val="00A25FAC"/>
    <w:rsid w:val="00A260E8"/>
    <w:rsid w:val="00A269BB"/>
    <w:rsid w:val="00A26D6E"/>
    <w:rsid w:val="00A26EBA"/>
    <w:rsid w:val="00A27AD2"/>
    <w:rsid w:val="00A30D36"/>
    <w:rsid w:val="00A31C25"/>
    <w:rsid w:val="00A3322B"/>
    <w:rsid w:val="00A33404"/>
    <w:rsid w:val="00A35A24"/>
    <w:rsid w:val="00A35D8E"/>
    <w:rsid w:val="00A37E34"/>
    <w:rsid w:val="00A408E8"/>
    <w:rsid w:val="00A4110A"/>
    <w:rsid w:val="00A425F0"/>
    <w:rsid w:val="00A426A8"/>
    <w:rsid w:val="00A43A74"/>
    <w:rsid w:val="00A43F37"/>
    <w:rsid w:val="00A444C4"/>
    <w:rsid w:val="00A44A14"/>
    <w:rsid w:val="00A4556B"/>
    <w:rsid w:val="00A460EA"/>
    <w:rsid w:val="00A477A1"/>
    <w:rsid w:val="00A51008"/>
    <w:rsid w:val="00A51DF5"/>
    <w:rsid w:val="00A52324"/>
    <w:rsid w:val="00A524A5"/>
    <w:rsid w:val="00A54327"/>
    <w:rsid w:val="00A5544B"/>
    <w:rsid w:val="00A557C8"/>
    <w:rsid w:val="00A56602"/>
    <w:rsid w:val="00A56F53"/>
    <w:rsid w:val="00A60ADE"/>
    <w:rsid w:val="00A610D7"/>
    <w:rsid w:val="00A615D8"/>
    <w:rsid w:val="00A61936"/>
    <w:rsid w:val="00A61B24"/>
    <w:rsid w:val="00A621E2"/>
    <w:rsid w:val="00A62DC9"/>
    <w:rsid w:val="00A64159"/>
    <w:rsid w:val="00A64600"/>
    <w:rsid w:val="00A64695"/>
    <w:rsid w:val="00A6550F"/>
    <w:rsid w:val="00A65E8F"/>
    <w:rsid w:val="00A661A0"/>
    <w:rsid w:val="00A67157"/>
    <w:rsid w:val="00A708F7"/>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1EFB"/>
    <w:rsid w:val="00A92058"/>
    <w:rsid w:val="00A928A1"/>
    <w:rsid w:val="00A93C4B"/>
    <w:rsid w:val="00A941B0"/>
    <w:rsid w:val="00A95582"/>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4A6"/>
    <w:rsid w:val="00AF5AA5"/>
    <w:rsid w:val="00AF6E2A"/>
    <w:rsid w:val="00AF7A03"/>
    <w:rsid w:val="00B01557"/>
    <w:rsid w:val="00B03AD7"/>
    <w:rsid w:val="00B03C57"/>
    <w:rsid w:val="00B054F4"/>
    <w:rsid w:val="00B0633C"/>
    <w:rsid w:val="00B0688E"/>
    <w:rsid w:val="00B106E3"/>
    <w:rsid w:val="00B12F97"/>
    <w:rsid w:val="00B13104"/>
    <w:rsid w:val="00B14F6D"/>
    <w:rsid w:val="00B16789"/>
    <w:rsid w:val="00B167F9"/>
    <w:rsid w:val="00B168C5"/>
    <w:rsid w:val="00B17E9C"/>
    <w:rsid w:val="00B210CC"/>
    <w:rsid w:val="00B23D6E"/>
    <w:rsid w:val="00B25B32"/>
    <w:rsid w:val="00B2673A"/>
    <w:rsid w:val="00B26FB0"/>
    <w:rsid w:val="00B30064"/>
    <w:rsid w:val="00B30701"/>
    <w:rsid w:val="00B311F1"/>
    <w:rsid w:val="00B31A9B"/>
    <w:rsid w:val="00B32C59"/>
    <w:rsid w:val="00B32DAE"/>
    <w:rsid w:val="00B35FD1"/>
    <w:rsid w:val="00B37C80"/>
    <w:rsid w:val="00B40480"/>
    <w:rsid w:val="00B409AA"/>
    <w:rsid w:val="00B422BA"/>
    <w:rsid w:val="00B43B83"/>
    <w:rsid w:val="00B43C4C"/>
    <w:rsid w:val="00B44DF1"/>
    <w:rsid w:val="00B4546D"/>
    <w:rsid w:val="00B45820"/>
    <w:rsid w:val="00B458A9"/>
    <w:rsid w:val="00B460F0"/>
    <w:rsid w:val="00B461C7"/>
    <w:rsid w:val="00B47149"/>
    <w:rsid w:val="00B47185"/>
    <w:rsid w:val="00B50E8D"/>
    <w:rsid w:val="00B53537"/>
    <w:rsid w:val="00B546AB"/>
    <w:rsid w:val="00B55928"/>
    <w:rsid w:val="00B56030"/>
    <w:rsid w:val="00B565EB"/>
    <w:rsid w:val="00B578B9"/>
    <w:rsid w:val="00B57BEB"/>
    <w:rsid w:val="00B57C5E"/>
    <w:rsid w:val="00B57E67"/>
    <w:rsid w:val="00B61C50"/>
    <w:rsid w:val="00B620E6"/>
    <w:rsid w:val="00B62160"/>
    <w:rsid w:val="00B6524B"/>
    <w:rsid w:val="00B66869"/>
    <w:rsid w:val="00B676A0"/>
    <w:rsid w:val="00B67876"/>
    <w:rsid w:val="00B67E4E"/>
    <w:rsid w:val="00B706FA"/>
    <w:rsid w:val="00B7155A"/>
    <w:rsid w:val="00B7177B"/>
    <w:rsid w:val="00B7295F"/>
    <w:rsid w:val="00B735F7"/>
    <w:rsid w:val="00B73601"/>
    <w:rsid w:val="00B74EA0"/>
    <w:rsid w:val="00B75484"/>
    <w:rsid w:val="00B779B8"/>
    <w:rsid w:val="00B803E8"/>
    <w:rsid w:val="00B80E7C"/>
    <w:rsid w:val="00B81469"/>
    <w:rsid w:val="00B818BC"/>
    <w:rsid w:val="00B81F3E"/>
    <w:rsid w:val="00B82C43"/>
    <w:rsid w:val="00B84041"/>
    <w:rsid w:val="00B84929"/>
    <w:rsid w:val="00B84A56"/>
    <w:rsid w:val="00B84D59"/>
    <w:rsid w:val="00B90109"/>
    <w:rsid w:val="00B91015"/>
    <w:rsid w:val="00B91556"/>
    <w:rsid w:val="00B9211E"/>
    <w:rsid w:val="00B92767"/>
    <w:rsid w:val="00B92D94"/>
    <w:rsid w:val="00B9472A"/>
    <w:rsid w:val="00B948D2"/>
    <w:rsid w:val="00B94D9B"/>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28C"/>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1FEE"/>
    <w:rsid w:val="00C023ED"/>
    <w:rsid w:val="00C035E1"/>
    <w:rsid w:val="00C05812"/>
    <w:rsid w:val="00C05D48"/>
    <w:rsid w:val="00C06DA3"/>
    <w:rsid w:val="00C074CB"/>
    <w:rsid w:val="00C1000D"/>
    <w:rsid w:val="00C112D5"/>
    <w:rsid w:val="00C14B15"/>
    <w:rsid w:val="00C15DAC"/>
    <w:rsid w:val="00C160D8"/>
    <w:rsid w:val="00C161D6"/>
    <w:rsid w:val="00C16730"/>
    <w:rsid w:val="00C16FF6"/>
    <w:rsid w:val="00C17195"/>
    <w:rsid w:val="00C2170F"/>
    <w:rsid w:val="00C2737D"/>
    <w:rsid w:val="00C27B78"/>
    <w:rsid w:val="00C33349"/>
    <w:rsid w:val="00C33BCE"/>
    <w:rsid w:val="00C341CB"/>
    <w:rsid w:val="00C3439A"/>
    <w:rsid w:val="00C34419"/>
    <w:rsid w:val="00C3462C"/>
    <w:rsid w:val="00C358C6"/>
    <w:rsid w:val="00C35AAC"/>
    <w:rsid w:val="00C403C3"/>
    <w:rsid w:val="00C410E4"/>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656AF"/>
    <w:rsid w:val="00C702D5"/>
    <w:rsid w:val="00C717A1"/>
    <w:rsid w:val="00C7182F"/>
    <w:rsid w:val="00C72253"/>
    <w:rsid w:val="00C74036"/>
    <w:rsid w:val="00C74329"/>
    <w:rsid w:val="00C74B1C"/>
    <w:rsid w:val="00C75AE8"/>
    <w:rsid w:val="00C77E4E"/>
    <w:rsid w:val="00C806F5"/>
    <w:rsid w:val="00C81A86"/>
    <w:rsid w:val="00C821B6"/>
    <w:rsid w:val="00C82F0C"/>
    <w:rsid w:val="00C837D0"/>
    <w:rsid w:val="00C83E55"/>
    <w:rsid w:val="00C8502A"/>
    <w:rsid w:val="00C874D4"/>
    <w:rsid w:val="00C9180B"/>
    <w:rsid w:val="00C919C3"/>
    <w:rsid w:val="00C92B3A"/>
    <w:rsid w:val="00C93FFD"/>
    <w:rsid w:val="00C94367"/>
    <w:rsid w:val="00C95284"/>
    <w:rsid w:val="00C97A30"/>
    <w:rsid w:val="00CA187F"/>
    <w:rsid w:val="00CA2479"/>
    <w:rsid w:val="00CA36A5"/>
    <w:rsid w:val="00CA3D82"/>
    <w:rsid w:val="00CA55B8"/>
    <w:rsid w:val="00CA5D21"/>
    <w:rsid w:val="00CA6350"/>
    <w:rsid w:val="00CA7CF6"/>
    <w:rsid w:val="00CB05E6"/>
    <w:rsid w:val="00CB17B6"/>
    <w:rsid w:val="00CB35D4"/>
    <w:rsid w:val="00CB3D58"/>
    <w:rsid w:val="00CB4D34"/>
    <w:rsid w:val="00CB53F1"/>
    <w:rsid w:val="00CB7B9C"/>
    <w:rsid w:val="00CC06E2"/>
    <w:rsid w:val="00CC1C89"/>
    <w:rsid w:val="00CC3A5E"/>
    <w:rsid w:val="00CC434B"/>
    <w:rsid w:val="00CC504D"/>
    <w:rsid w:val="00CC6B05"/>
    <w:rsid w:val="00CC75ED"/>
    <w:rsid w:val="00CC788D"/>
    <w:rsid w:val="00CC7FD9"/>
    <w:rsid w:val="00CD1AA7"/>
    <w:rsid w:val="00CD2158"/>
    <w:rsid w:val="00CD2194"/>
    <w:rsid w:val="00CD2281"/>
    <w:rsid w:val="00CD249E"/>
    <w:rsid w:val="00CD34B2"/>
    <w:rsid w:val="00CD35E7"/>
    <w:rsid w:val="00CD51DF"/>
    <w:rsid w:val="00CD5631"/>
    <w:rsid w:val="00CD7EAE"/>
    <w:rsid w:val="00CE0CC2"/>
    <w:rsid w:val="00CE1445"/>
    <w:rsid w:val="00CE215C"/>
    <w:rsid w:val="00CE27F0"/>
    <w:rsid w:val="00CE41F8"/>
    <w:rsid w:val="00CE525F"/>
    <w:rsid w:val="00CE5BF7"/>
    <w:rsid w:val="00CE6664"/>
    <w:rsid w:val="00CE6CDE"/>
    <w:rsid w:val="00CE6D0E"/>
    <w:rsid w:val="00CF0DEA"/>
    <w:rsid w:val="00CF2825"/>
    <w:rsid w:val="00CF2AE8"/>
    <w:rsid w:val="00CF4FA2"/>
    <w:rsid w:val="00CF59CE"/>
    <w:rsid w:val="00CF7454"/>
    <w:rsid w:val="00D00ABB"/>
    <w:rsid w:val="00D0569D"/>
    <w:rsid w:val="00D0594A"/>
    <w:rsid w:val="00D05991"/>
    <w:rsid w:val="00D05C06"/>
    <w:rsid w:val="00D06B38"/>
    <w:rsid w:val="00D06EF8"/>
    <w:rsid w:val="00D07065"/>
    <w:rsid w:val="00D070CF"/>
    <w:rsid w:val="00D1196E"/>
    <w:rsid w:val="00D12555"/>
    <w:rsid w:val="00D12C60"/>
    <w:rsid w:val="00D14242"/>
    <w:rsid w:val="00D15534"/>
    <w:rsid w:val="00D175F2"/>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424"/>
    <w:rsid w:val="00D476DC"/>
    <w:rsid w:val="00D52F2A"/>
    <w:rsid w:val="00D53C08"/>
    <w:rsid w:val="00D547BD"/>
    <w:rsid w:val="00D55123"/>
    <w:rsid w:val="00D55486"/>
    <w:rsid w:val="00D55BCA"/>
    <w:rsid w:val="00D600D2"/>
    <w:rsid w:val="00D60ED8"/>
    <w:rsid w:val="00D61777"/>
    <w:rsid w:val="00D62C23"/>
    <w:rsid w:val="00D630B8"/>
    <w:rsid w:val="00D63717"/>
    <w:rsid w:val="00D63A3E"/>
    <w:rsid w:val="00D66087"/>
    <w:rsid w:val="00D67CE5"/>
    <w:rsid w:val="00D70E63"/>
    <w:rsid w:val="00D71BE4"/>
    <w:rsid w:val="00D72100"/>
    <w:rsid w:val="00D73042"/>
    <w:rsid w:val="00D75582"/>
    <w:rsid w:val="00D766F8"/>
    <w:rsid w:val="00D774A6"/>
    <w:rsid w:val="00D853E1"/>
    <w:rsid w:val="00D867C6"/>
    <w:rsid w:val="00D870CB"/>
    <w:rsid w:val="00D873F5"/>
    <w:rsid w:val="00D87CAD"/>
    <w:rsid w:val="00D87E3C"/>
    <w:rsid w:val="00D90317"/>
    <w:rsid w:val="00D91593"/>
    <w:rsid w:val="00D918DB"/>
    <w:rsid w:val="00D92E11"/>
    <w:rsid w:val="00D93FD2"/>
    <w:rsid w:val="00D9404E"/>
    <w:rsid w:val="00D947D7"/>
    <w:rsid w:val="00D94DA4"/>
    <w:rsid w:val="00D96BFD"/>
    <w:rsid w:val="00DA097F"/>
    <w:rsid w:val="00DA19F8"/>
    <w:rsid w:val="00DA30D5"/>
    <w:rsid w:val="00DB08DB"/>
    <w:rsid w:val="00DB0E0F"/>
    <w:rsid w:val="00DB41F6"/>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294"/>
    <w:rsid w:val="00E027A5"/>
    <w:rsid w:val="00E02B41"/>
    <w:rsid w:val="00E047CA"/>
    <w:rsid w:val="00E04FDF"/>
    <w:rsid w:val="00E10235"/>
    <w:rsid w:val="00E1024D"/>
    <w:rsid w:val="00E10A34"/>
    <w:rsid w:val="00E10A94"/>
    <w:rsid w:val="00E12888"/>
    <w:rsid w:val="00E12D83"/>
    <w:rsid w:val="00E13655"/>
    <w:rsid w:val="00E142D7"/>
    <w:rsid w:val="00E15CC6"/>
    <w:rsid w:val="00E16D8D"/>
    <w:rsid w:val="00E17023"/>
    <w:rsid w:val="00E211CA"/>
    <w:rsid w:val="00E21F32"/>
    <w:rsid w:val="00E226C7"/>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1C1A"/>
    <w:rsid w:val="00E53EE8"/>
    <w:rsid w:val="00E54B26"/>
    <w:rsid w:val="00E554C1"/>
    <w:rsid w:val="00E555C4"/>
    <w:rsid w:val="00E60050"/>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0CF8"/>
    <w:rsid w:val="00E9580B"/>
    <w:rsid w:val="00EA0845"/>
    <w:rsid w:val="00EA1182"/>
    <w:rsid w:val="00EA233F"/>
    <w:rsid w:val="00EA23C8"/>
    <w:rsid w:val="00EA3272"/>
    <w:rsid w:val="00EA4AB9"/>
    <w:rsid w:val="00EA4C8C"/>
    <w:rsid w:val="00EA4CFC"/>
    <w:rsid w:val="00EA5708"/>
    <w:rsid w:val="00EA701B"/>
    <w:rsid w:val="00EB0565"/>
    <w:rsid w:val="00EB0F4D"/>
    <w:rsid w:val="00EB17A0"/>
    <w:rsid w:val="00EB1F51"/>
    <w:rsid w:val="00EB2B4D"/>
    <w:rsid w:val="00EB2E46"/>
    <w:rsid w:val="00EB3CC4"/>
    <w:rsid w:val="00EB45DF"/>
    <w:rsid w:val="00EB52A8"/>
    <w:rsid w:val="00EB54ED"/>
    <w:rsid w:val="00EB62F1"/>
    <w:rsid w:val="00EB7AB8"/>
    <w:rsid w:val="00EC2488"/>
    <w:rsid w:val="00EC2B2C"/>
    <w:rsid w:val="00EC3304"/>
    <w:rsid w:val="00EC41FE"/>
    <w:rsid w:val="00EC4667"/>
    <w:rsid w:val="00EC4C9C"/>
    <w:rsid w:val="00EC5051"/>
    <w:rsid w:val="00EC58DC"/>
    <w:rsid w:val="00EC6107"/>
    <w:rsid w:val="00EC63B4"/>
    <w:rsid w:val="00EC7A06"/>
    <w:rsid w:val="00EC7EB8"/>
    <w:rsid w:val="00EC7FF0"/>
    <w:rsid w:val="00ED025F"/>
    <w:rsid w:val="00ED287D"/>
    <w:rsid w:val="00ED3B0C"/>
    <w:rsid w:val="00ED453A"/>
    <w:rsid w:val="00ED6012"/>
    <w:rsid w:val="00ED732D"/>
    <w:rsid w:val="00ED7932"/>
    <w:rsid w:val="00ED7BC6"/>
    <w:rsid w:val="00EE0723"/>
    <w:rsid w:val="00EE0B9F"/>
    <w:rsid w:val="00EE1A26"/>
    <w:rsid w:val="00EE1BA9"/>
    <w:rsid w:val="00EE1CB3"/>
    <w:rsid w:val="00EE2172"/>
    <w:rsid w:val="00EE22B4"/>
    <w:rsid w:val="00EE26E6"/>
    <w:rsid w:val="00EE2ACE"/>
    <w:rsid w:val="00EE2C21"/>
    <w:rsid w:val="00EE3130"/>
    <w:rsid w:val="00EE44CA"/>
    <w:rsid w:val="00EE44CD"/>
    <w:rsid w:val="00EE465E"/>
    <w:rsid w:val="00EF1EFC"/>
    <w:rsid w:val="00EF2489"/>
    <w:rsid w:val="00EF47BA"/>
    <w:rsid w:val="00EF5931"/>
    <w:rsid w:val="00EF6E05"/>
    <w:rsid w:val="00EF6E23"/>
    <w:rsid w:val="00EF7A39"/>
    <w:rsid w:val="00EF7B44"/>
    <w:rsid w:val="00F0305D"/>
    <w:rsid w:val="00F03AA9"/>
    <w:rsid w:val="00F04573"/>
    <w:rsid w:val="00F0599E"/>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6FA"/>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1EC"/>
    <w:rsid w:val="00F6133A"/>
    <w:rsid w:val="00F61A2D"/>
    <w:rsid w:val="00F635CA"/>
    <w:rsid w:val="00F63D25"/>
    <w:rsid w:val="00F6692C"/>
    <w:rsid w:val="00F67229"/>
    <w:rsid w:val="00F679B5"/>
    <w:rsid w:val="00F67B7F"/>
    <w:rsid w:val="00F71176"/>
    <w:rsid w:val="00F72006"/>
    <w:rsid w:val="00F75086"/>
    <w:rsid w:val="00F802C0"/>
    <w:rsid w:val="00F80330"/>
    <w:rsid w:val="00F816B6"/>
    <w:rsid w:val="00F83388"/>
    <w:rsid w:val="00F83BEF"/>
    <w:rsid w:val="00F84AFD"/>
    <w:rsid w:val="00F84FEB"/>
    <w:rsid w:val="00F857FC"/>
    <w:rsid w:val="00F87E62"/>
    <w:rsid w:val="00F90F1F"/>
    <w:rsid w:val="00F93404"/>
    <w:rsid w:val="00F934A1"/>
    <w:rsid w:val="00F93B38"/>
    <w:rsid w:val="00F94E02"/>
    <w:rsid w:val="00F96061"/>
    <w:rsid w:val="00F965F1"/>
    <w:rsid w:val="00F9675C"/>
    <w:rsid w:val="00F97BBE"/>
    <w:rsid w:val="00FA3CB9"/>
    <w:rsid w:val="00FA4C1B"/>
    <w:rsid w:val="00FA5582"/>
    <w:rsid w:val="00FA700B"/>
    <w:rsid w:val="00FA7F65"/>
    <w:rsid w:val="00FB06A6"/>
    <w:rsid w:val="00FB095B"/>
    <w:rsid w:val="00FB1938"/>
    <w:rsid w:val="00FB1968"/>
    <w:rsid w:val="00FB26F9"/>
    <w:rsid w:val="00FB3088"/>
    <w:rsid w:val="00FB332F"/>
    <w:rsid w:val="00FB596B"/>
    <w:rsid w:val="00FB7522"/>
    <w:rsid w:val="00FB77BA"/>
    <w:rsid w:val="00FB7C95"/>
    <w:rsid w:val="00FC0225"/>
    <w:rsid w:val="00FC06A6"/>
    <w:rsid w:val="00FC26A3"/>
    <w:rsid w:val="00FC411B"/>
    <w:rsid w:val="00FC5CF1"/>
    <w:rsid w:val="00FC681D"/>
    <w:rsid w:val="00FC6E66"/>
    <w:rsid w:val="00FD015B"/>
    <w:rsid w:val="00FD45AD"/>
    <w:rsid w:val="00FD48AB"/>
    <w:rsid w:val="00FD4D58"/>
    <w:rsid w:val="00FD5479"/>
    <w:rsid w:val="00FD7575"/>
    <w:rsid w:val="00FD7A82"/>
    <w:rsid w:val="00FD7F84"/>
    <w:rsid w:val="00FE033C"/>
    <w:rsid w:val="00FE1561"/>
    <w:rsid w:val="00FE1D97"/>
    <w:rsid w:val="00FE209D"/>
    <w:rsid w:val="00FE224B"/>
    <w:rsid w:val="00FE28BE"/>
    <w:rsid w:val="00FE3C7A"/>
    <w:rsid w:val="00FE4289"/>
    <w:rsid w:val="00FE4A4D"/>
    <w:rsid w:val="00FE4FD7"/>
    <w:rsid w:val="00FE7D64"/>
    <w:rsid w:val="00FF152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o:colormru v:ext="edit" colors="#f8f8f8"/>
    </o:shapedefaults>
    <o:shapelayout v:ext="edit">
      <o:idmap v:ext="edit" data="2"/>
    </o:shapelayout>
  </w:shapeDefaults>
  <w:decimalSymbol w:val="."/>
  <w:listSeparator w:val=","/>
  <w14:docId w14:val="3C4200D5"/>
  <w15:docId w15:val="{E7916E71-B02F-402A-92C8-02F64C28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080C1B"/>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microsoft.com/office/2018/08/relationships/commentsExtensible" Target="commentsExtensible.xml"/><Relationship Id="rId42" Type="http://schemas.openxmlformats.org/officeDocument/2006/relationships/image" Target="media/image26.wmf"/><Relationship Id="rId47" Type="http://schemas.openxmlformats.org/officeDocument/2006/relationships/image" Target="media/image31.wmf"/><Relationship Id="rId63" Type="http://schemas.openxmlformats.org/officeDocument/2006/relationships/image" Target="media/image47.wmf"/><Relationship Id="rId68" Type="http://schemas.openxmlformats.org/officeDocument/2006/relationships/image" Target="media/image52.wmf"/><Relationship Id="rId84" Type="http://schemas.openxmlformats.org/officeDocument/2006/relationships/image" Target="media/image67.wmf"/><Relationship Id="rId89" Type="http://schemas.openxmlformats.org/officeDocument/2006/relationships/image" Target="media/image72.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3.wmf"/><Relationship Id="rId107" Type="http://schemas.openxmlformats.org/officeDocument/2006/relationships/header" Target="header3.xml"/><Relationship Id="rId11" Type="http://schemas.openxmlformats.org/officeDocument/2006/relationships/footnotes" Target="footnotes.xml"/><Relationship Id="rId24" Type="http://schemas.openxmlformats.org/officeDocument/2006/relationships/image" Target="media/image8.wmf"/><Relationship Id="rId32" Type="http://schemas.openxmlformats.org/officeDocument/2006/relationships/image" Target="media/image16.png"/><Relationship Id="rId37" Type="http://schemas.openxmlformats.org/officeDocument/2006/relationships/image" Target="media/image21.wmf"/><Relationship Id="rId40" Type="http://schemas.openxmlformats.org/officeDocument/2006/relationships/image" Target="media/image24.wmf"/><Relationship Id="rId45" Type="http://schemas.openxmlformats.org/officeDocument/2006/relationships/image" Target="media/image29.png"/><Relationship Id="rId53" Type="http://schemas.openxmlformats.org/officeDocument/2006/relationships/image" Target="media/image37.wmf"/><Relationship Id="rId58" Type="http://schemas.openxmlformats.org/officeDocument/2006/relationships/image" Target="media/image42.wmf"/><Relationship Id="rId66" Type="http://schemas.openxmlformats.org/officeDocument/2006/relationships/image" Target="media/image50.wmf"/><Relationship Id="rId74" Type="http://schemas.openxmlformats.org/officeDocument/2006/relationships/image" Target="media/image58.wmf"/><Relationship Id="rId79" Type="http://schemas.openxmlformats.org/officeDocument/2006/relationships/chart" Target="charts/chart1.xml"/><Relationship Id="rId87" Type="http://schemas.openxmlformats.org/officeDocument/2006/relationships/image" Target="media/image70.wmf"/><Relationship Id="rId102" Type="http://schemas.openxmlformats.org/officeDocument/2006/relationships/image" Target="media/image85.png"/><Relationship Id="rId110"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image" Target="media/image45.wmf"/><Relationship Id="rId82" Type="http://schemas.openxmlformats.org/officeDocument/2006/relationships/image" Target="media/image65.png"/><Relationship Id="rId90" Type="http://schemas.openxmlformats.org/officeDocument/2006/relationships/image" Target="media/image73.wmf"/><Relationship Id="rId95" Type="http://schemas.openxmlformats.org/officeDocument/2006/relationships/image" Target="media/image78.wmf"/><Relationship Id="rId19" Type="http://schemas.microsoft.com/office/2011/relationships/commentsExtended" Target="commentsExtended.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image" Target="media/image11.wmf"/><Relationship Id="rId30" Type="http://schemas.openxmlformats.org/officeDocument/2006/relationships/image" Target="media/image14.wmf"/><Relationship Id="rId35" Type="http://schemas.openxmlformats.org/officeDocument/2006/relationships/image" Target="media/image19.wmf"/><Relationship Id="rId43" Type="http://schemas.openxmlformats.org/officeDocument/2006/relationships/image" Target="media/image27.wmf"/><Relationship Id="rId48" Type="http://schemas.openxmlformats.org/officeDocument/2006/relationships/image" Target="media/image32.wmf"/><Relationship Id="rId56" Type="http://schemas.openxmlformats.org/officeDocument/2006/relationships/image" Target="media/image40.wmf"/><Relationship Id="rId64" Type="http://schemas.openxmlformats.org/officeDocument/2006/relationships/image" Target="media/image48.wmf"/><Relationship Id="rId69" Type="http://schemas.openxmlformats.org/officeDocument/2006/relationships/image" Target="media/image53.wmf"/><Relationship Id="rId77" Type="http://schemas.openxmlformats.org/officeDocument/2006/relationships/image" Target="media/image61.wmf"/><Relationship Id="rId100" Type="http://schemas.openxmlformats.org/officeDocument/2006/relationships/image" Target="media/image83.wmf"/><Relationship Id="rId105" Type="http://schemas.openxmlformats.org/officeDocument/2006/relationships/footer" Target="footer1.xml"/><Relationship Id="rId8" Type="http://schemas.openxmlformats.org/officeDocument/2006/relationships/styles" Target="styles.xml"/><Relationship Id="rId51" Type="http://schemas.openxmlformats.org/officeDocument/2006/relationships/image" Target="media/image35.wmf"/><Relationship Id="rId72" Type="http://schemas.openxmlformats.org/officeDocument/2006/relationships/image" Target="media/image56.wmf"/><Relationship Id="rId80" Type="http://schemas.openxmlformats.org/officeDocument/2006/relationships/image" Target="media/image63.wmf"/><Relationship Id="rId85" Type="http://schemas.openxmlformats.org/officeDocument/2006/relationships/image" Target="media/image68.wmf"/><Relationship Id="rId93" Type="http://schemas.openxmlformats.org/officeDocument/2006/relationships/image" Target="media/image76.png"/><Relationship Id="rId98" Type="http://schemas.openxmlformats.org/officeDocument/2006/relationships/image" Target="media/image81.wmf"/><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9.wmf"/><Relationship Id="rId33" Type="http://schemas.openxmlformats.org/officeDocument/2006/relationships/image" Target="media/image17.png"/><Relationship Id="rId38" Type="http://schemas.openxmlformats.org/officeDocument/2006/relationships/image" Target="media/image22.wmf"/><Relationship Id="rId46" Type="http://schemas.openxmlformats.org/officeDocument/2006/relationships/image" Target="media/image30.wmf"/><Relationship Id="rId59" Type="http://schemas.openxmlformats.org/officeDocument/2006/relationships/image" Target="media/image43.wmf"/><Relationship Id="rId67" Type="http://schemas.openxmlformats.org/officeDocument/2006/relationships/image" Target="media/image51.wmf"/><Relationship Id="rId103" Type="http://schemas.openxmlformats.org/officeDocument/2006/relationships/header" Target="header1.xml"/><Relationship Id="rId108" Type="http://schemas.openxmlformats.org/officeDocument/2006/relationships/fontTable" Target="fontTable.xml"/><Relationship Id="rId20" Type="http://schemas.microsoft.com/office/2016/09/relationships/commentsIds" Target="commentsIds.xml"/><Relationship Id="rId41" Type="http://schemas.openxmlformats.org/officeDocument/2006/relationships/image" Target="media/image25.wmf"/><Relationship Id="rId54" Type="http://schemas.openxmlformats.org/officeDocument/2006/relationships/image" Target="media/image38.wmf"/><Relationship Id="rId62" Type="http://schemas.openxmlformats.org/officeDocument/2006/relationships/image" Target="media/image46.wmf"/><Relationship Id="rId70" Type="http://schemas.openxmlformats.org/officeDocument/2006/relationships/image" Target="media/image54.wmf"/><Relationship Id="rId75" Type="http://schemas.openxmlformats.org/officeDocument/2006/relationships/image" Target="media/image59.wmf"/><Relationship Id="rId83" Type="http://schemas.openxmlformats.org/officeDocument/2006/relationships/image" Target="media/image66.wmf"/><Relationship Id="rId88" Type="http://schemas.openxmlformats.org/officeDocument/2006/relationships/image" Target="media/image71.wmf"/><Relationship Id="rId91" Type="http://schemas.openxmlformats.org/officeDocument/2006/relationships/image" Target="media/image74.png"/><Relationship Id="rId96" Type="http://schemas.openxmlformats.org/officeDocument/2006/relationships/image" Target="media/image79.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7.wmf"/><Relationship Id="rId28" Type="http://schemas.openxmlformats.org/officeDocument/2006/relationships/image" Target="media/image12.wmf"/><Relationship Id="rId36" Type="http://schemas.openxmlformats.org/officeDocument/2006/relationships/image" Target="media/image20.wmf"/><Relationship Id="rId49" Type="http://schemas.openxmlformats.org/officeDocument/2006/relationships/image" Target="media/image33.wmf"/><Relationship Id="rId57" Type="http://schemas.openxmlformats.org/officeDocument/2006/relationships/image" Target="media/image41.wmf"/><Relationship Id="rId106" Type="http://schemas.openxmlformats.org/officeDocument/2006/relationships/footer" Target="footer2.xml"/><Relationship Id="rId10" Type="http://schemas.openxmlformats.org/officeDocument/2006/relationships/webSettings" Target="webSettings.xml"/><Relationship Id="rId31" Type="http://schemas.openxmlformats.org/officeDocument/2006/relationships/image" Target="media/image15.png"/><Relationship Id="rId44" Type="http://schemas.openxmlformats.org/officeDocument/2006/relationships/image" Target="media/image28.wmf"/><Relationship Id="rId52" Type="http://schemas.openxmlformats.org/officeDocument/2006/relationships/image" Target="media/image36.wmf"/><Relationship Id="rId60" Type="http://schemas.openxmlformats.org/officeDocument/2006/relationships/image" Target="media/image44.wmf"/><Relationship Id="rId65" Type="http://schemas.openxmlformats.org/officeDocument/2006/relationships/image" Target="media/image49.wmf"/><Relationship Id="rId73" Type="http://schemas.openxmlformats.org/officeDocument/2006/relationships/image" Target="media/image57.wmf"/><Relationship Id="rId78" Type="http://schemas.openxmlformats.org/officeDocument/2006/relationships/image" Target="media/image62.png"/><Relationship Id="rId81" Type="http://schemas.openxmlformats.org/officeDocument/2006/relationships/image" Target="media/image64.wmf"/><Relationship Id="rId86" Type="http://schemas.openxmlformats.org/officeDocument/2006/relationships/image" Target="media/image69.wmf"/><Relationship Id="rId94" Type="http://schemas.openxmlformats.org/officeDocument/2006/relationships/image" Target="media/image77.wmf"/><Relationship Id="rId99" Type="http://schemas.openxmlformats.org/officeDocument/2006/relationships/image" Target="media/image82.wmf"/><Relationship Id="rId101" Type="http://schemas.openxmlformats.org/officeDocument/2006/relationships/image" Target="media/image84.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comments" Target="comments.xml"/><Relationship Id="rId39" Type="http://schemas.openxmlformats.org/officeDocument/2006/relationships/image" Target="media/image23.wmf"/><Relationship Id="rId109" Type="http://schemas.microsoft.com/office/2011/relationships/people" Target="people.xml"/><Relationship Id="rId34" Type="http://schemas.openxmlformats.org/officeDocument/2006/relationships/image" Target="media/image18.png"/><Relationship Id="rId50" Type="http://schemas.openxmlformats.org/officeDocument/2006/relationships/image" Target="media/image34.wmf"/><Relationship Id="rId55" Type="http://schemas.openxmlformats.org/officeDocument/2006/relationships/image" Target="media/image39.wmf"/><Relationship Id="rId76" Type="http://schemas.openxmlformats.org/officeDocument/2006/relationships/image" Target="media/image60.png"/><Relationship Id="rId97" Type="http://schemas.openxmlformats.org/officeDocument/2006/relationships/image" Target="media/image80.wmf"/><Relationship Id="rId104" Type="http://schemas.openxmlformats.org/officeDocument/2006/relationships/header" Target="header2.xml"/><Relationship Id="rId7" Type="http://schemas.openxmlformats.org/officeDocument/2006/relationships/numbering" Target="numbering.xml"/><Relationship Id="rId71" Type="http://schemas.openxmlformats.org/officeDocument/2006/relationships/image" Target="media/image55.wmf"/><Relationship Id="rId92" Type="http://schemas.openxmlformats.org/officeDocument/2006/relationships/image" Target="media/image75.png"/></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174AC9-19D2-4651-BECE-15F80D782ABC}">
  <ds:schemaRefs>
    <ds:schemaRef ds:uri="http://www.imanage.com/work/xmlschema"/>
  </ds:schemaRefs>
</ds:datastoreItem>
</file>

<file path=customXml/itemProps2.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4.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6.xml><?xml version="1.0" encoding="utf-8"?>
<ds:datastoreItem xmlns:ds="http://schemas.openxmlformats.org/officeDocument/2006/customXml" ds:itemID="{8E44FF5C-FEDD-4250-B4B0-53BDDBD558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152</Pages>
  <Words>44816</Words>
  <Characters>255454</Characters>
  <Application>Microsoft Office Word</Application>
  <DocSecurity>0</DocSecurity>
  <Lines>2128</Lines>
  <Paragraphs>599</Paragraphs>
  <ScaleCrop>false</ScaleCrop>
  <HeadingPairs>
    <vt:vector size="2" baseType="variant">
      <vt:variant>
        <vt:lpstr>Title</vt:lpstr>
      </vt:variant>
      <vt:variant>
        <vt:i4>1</vt:i4>
      </vt:variant>
    </vt:vector>
  </HeadingPairs>
  <TitlesOfParts>
    <vt:vector size="1" baseType="lpstr">
      <vt:lpstr>CUSC Section 14</vt:lpstr>
    </vt:vector>
  </TitlesOfParts>
  <Company/>
  <LinksUpToDate>false</LinksUpToDate>
  <CharactersWithSpaces>299671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dc:title>
  <dc:subject>CUSC Section 14</dc:subject>
  <dc:creator>Tammy Meek (NESO)</dc:creator>
  <cp:keywords/>
  <dc:description/>
  <cp:lastModifiedBy>Lizzie Timmins (NESO)</cp:lastModifiedBy>
  <cp:revision>47</cp:revision>
  <cp:lastPrinted>2025-04-07T10:37:00Z</cp:lastPrinted>
  <dcterms:created xsi:type="dcterms:W3CDTF">2025-04-23T18:05:00Z</dcterms:created>
  <dcterms:modified xsi:type="dcterms:W3CDTF">2025-05-06T09:51:00Z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